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385B" w:rsidRPr="002844F1" w:rsidRDefault="00722692" w:rsidP="007A5D6D">
      <w:pPr>
        <w:spacing w:after="0" w:line="240" w:lineRule="auto"/>
        <w:jc w:val="right"/>
        <w:rPr>
          <w:rFonts w:ascii="Times New Roman" w:hAnsi="Times New Roman"/>
        </w:rPr>
      </w:pPr>
      <w:r w:rsidRPr="002844F1">
        <w:rPr>
          <w:rFonts w:ascii="Times New Roman" w:hAnsi="Times New Roman"/>
        </w:rPr>
        <w:t>Приложение</w:t>
      </w:r>
    </w:p>
    <w:p w:rsidR="003F385B" w:rsidRPr="002844F1" w:rsidRDefault="003F385B" w:rsidP="007A5D6D">
      <w:pPr>
        <w:spacing w:after="0" w:line="240" w:lineRule="auto"/>
        <w:jc w:val="right"/>
        <w:rPr>
          <w:rFonts w:ascii="Times New Roman" w:hAnsi="Times New Roman"/>
        </w:rPr>
      </w:pPr>
      <w:r w:rsidRPr="002844F1">
        <w:rPr>
          <w:rFonts w:ascii="Times New Roman" w:hAnsi="Times New Roman"/>
        </w:rPr>
        <w:t>к постановлению администрации</w:t>
      </w:r>
    </w:p>
    <w:p w:rsidR="003F385B" w:rsidRPr="002844F1" w:rsidRDefault="003F385B" w:rsidP="007A5D6D">
      <w:pPr>
        <w:spacing w:after="0" w:line="240" w:lineRule="auto"/>
        <w:jc w:val="right"/>
        <w:rPr>
          <w:rFonts w:ascii="Times New Roman" w:hAnsi="Times New Roman"/>
        </w:rPr>
      </w:pPr>
      <w:r w:rsidRPr="002844F1">
        <w:rPr>
          <w:rFonts w:ascii="Times New Roman" w:hAnsi="Times New Roman"/>
        </w:rPr>
        <w:t>города Благовещенска</w:t>
      </w:r>
    </w:p>
    <w:p w:rsidR="003F385B" w:rsidRPr="002844F1" w:rsidRDefault="00E61DD5" w:rsidP="007A5D6D">
      <w:pPr>
        <w:spacing w:after="0" w:line="240" w:lineRule="auto"/>
        <w:jc w:val="right"/>
        <w:rPr>
          <w:rFonts w:ascii="Times New Roman" w:hAnsi="Times New Roman"/>
        </w:rPr>
      </w:pPr>
      <w:r>
        <w:rPr>
          <w:rFonts w:ascii="Times New Roman" w:hAnsi="Times New Roman"/>
        </w:rPr>
        <w:t>от</w:t>
      </w:r>
      <w:r w:rsidR="00A87645">
        <w:rPr>
          <w:rFonts w:ascii="Times New Roman" w:hAnsi="Times New Roman"/>
        </w:rPr>
        <w:t xml:space="preserve"> 24.06.2025 № 3434</w:t>
      </w:r>
      <w:bookmarkStart w:id="0" w:name="_GoBack"/>
      <w:bookmarkEnd w:id="0"/>
    </w:p>
    <w:p w:rsidR="003F385B" w:rsidRPr="002844F1" w:rsidRDefault="003F385B" w:rsidP="00EA49BB">
      <w:pPr>
        <w:jc w:val="right"/>
      </w:pPr>
    </w:p>
    <w:p w:rsidR="00A0620D" w:rsidRPr="005F2BA3" w:rsidRDefault="00A0620D" w:rsidP="00EE3EE3">
      <w:pPr>
        <w:spacing w:after="0" w:line="240" w:lineRule="auto"/>
        <w:jc w:val="center"/>
        <w:rPr>
          <w:rFonts w:ascii="Times New Roman" w:hAnsi="Times New Roman"/>
          <w:spacing w:val="2"/>
          <w:sz w:val="28"/>
          <w:szCs w:val="28"/>
          <w:lang w:eastAsia="ru-RU"/>
        </w:rPr>
      </w:pPr>
      <w:r w:rsidRPr="005F2BA3">
        <w:rPr>
          <w:rFonts w:ascii="Times New Roman" w:hAnsi="Times New Roman"/>
          <w:spacing w:val="2"/>
          <w:sz w:val="28"/>
          <w:szCs w:val="28"/>
          <w:lang w:eastAsia="ru-RU"/>
        </w:rPr>
        <w:t xml:space="preserve">Порядок ликвидации </w:t>
      </w:r>
      <w:r w:rsidR="00944E44" w:rsidRPr="005F2BA3">
        <w:rPr>
          <w:rFonts w:ascii="Times New Roman" w:hAnsi="Times New Roman"/>
          <w:spacing w:val="2"/>
          <w:sz w:val="28"/>
          <w:szCs w:val="28"/>
          <w:lang w:eastAsia="ru-RU"/>
        </w:rPr>
        <w:t>технологических нарушений на объектах ресурсоснабжения, с учетом взаимодействия ресурсоснабжающих организаций, потребителей и служб жилищно-коммунального хозяйства всех форм собственности на территории городск</w:t>
      </w:r>
      <w:r w:rsidR="00EE3EE3">
        <w:rPr>
          <w:rFonts w:ascii="Times New Roman" w:hAnsi="Times New Roman"/>
          <w:spacing w:val="2"/>
          <w:sz w:val="28"/>
          <w:szCs w:val="28"/>
          <w:lang w:eastAsia="ru-RU"/>
        </w:rPr>
        <w:t>ого округа города Благовещенска</w:t>
      </w:r>
    </w:p>
    <w:p w:rsidR="00A0620D" w:rsidRPr="002844F1" w:rsidRDefault="00A0620D" w:rsidP="00A0620D">
      <w:pPr>
        <w:shd w:val="clear" w:color="auto" w:fill="FFFFFF"/>
        <w:spacing w:after="0" w:line="240" w:lineRule="auto"/>
        <w:jc w:val="center"/>
        <w:textAlignment w:val="baseline"/>
        <w:rPr>
          <w:rFonts w:ascii="Times New Roman" w:hAnsi="Times New Roman"/>
          <w:b/>
          <w:spacing w:val="2"/>
          <w:sz w:val="28"/>
          <w:szCs w:val="28"/>
          <w:lang w:eastAsia="ru-RU"/>
        </w:rPr>
      </w:pPr>
      <w:r w:rsidRPr="002844F1">
        <w:rPr>
          <w:rFonts w:ascii="Times New Roman" w:hAnsi="Times New Roman"/>
          <w:b/>
          <w:spacing w:val="2"/>
          <w:sz w:val="28"/>
          <w:szCs w:val="28"/>
          <w:lang w:eastAsia="ru-RU"/>
        </w:rPr>
        <w:t>1.</w:t>
      </w:r>
      <w:r w:rsidRPr="002844F1">
        <w:rPr>
          <w:rFonts w:ascii="Times New Roman" w:hAnsi="Times New Roman"/>
          <w:b/>
          <w:spacing w:val="2"/>
          <w:sz w:val="28"/>
          <w:szCs w:val="28"/>
          <w:lang w:eastAsia="ru-RU"/>
        </w:rPr>
        <w:tab/>
      </w:r>
      <w:r w:rsidR="00CC5083" w:rsidRPr="002844F1">
        <w:rPr>
          <w:rFonts w:ascii="Times New Roman" w:hAnsi="Times New Roman"/>
          <w:b/>
          <w:spacing w:val="2"/>
          <w:sz w:val="28"/>
          <w:szCs w:val="28"/>
          <w:lang w:eastAsia="ru-RU"/>
        </w:rPr>
        <w:t>Общие положения</w:t>
      </w:r>
      <w:del w:id="1" w:author="Сижук Сергей Андреевич" w:date="2025-06-18T18:45:00Z">
        <w:r w:rsidR="00CC5083" w:rsidRPr="002844F1" w:rsidDel="00730CE1">
          <w:rPr>
            <w:rFonts w:ascii="Times New Roman" w:hAnsi="Times New Roman"/>
            <w:b/>
            <w:spacing w:val="2"/>
            <w:sz w:val="28"/>
            <w:szCs w:val="28"/>
            <w:lang w:eastAsia="ru-RU"/>
          </w:rPr>
          <w:delText xml:space="preserve"> </w:delText>
        </w:r>
      </w:del>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1.1. </w:t>
      </w:r>
      <w:r w:rsidR="00145C22">
        <w:rPr>
          <w:rFonts w:ascii="Times New Roman" w:hAnsi="Times New Roman"/>
          <w:spacing w:val="2"/>
          <w:sz w:val="28"/>
          <w:szCs w:val="28"/>
          <w:lang w:eastAsia="ru-RU"/>
        </w:rPr>
        <w:t xml:space="preserve">Настоящий </w:t>
      </w:r>
      <w:r w:rsidR="002D513A">
        <w:rPr>
          <w:rFonts w:ascii="Times New Roman" w:hAnsi="Times New Roman"/>
          <w:spacing w:val="2"/>
          <w:sz w:val="28"/>
          <w:szCs w:val="28"/>
          <w:lang w:eastAsia="ru-RU"/>
        </w:rPr>
        <w:t>П</w:t>
      </w:r>
      <w:r w:rsidR="00145C22">
        <w:rPr>
          <w:rFonts w:ascii="Times New Roman" w:hAnsi="Times New Roman"/>
          <w:spacing w:val="2"/>
          <w:sz w:val="28"/>
          <w:szCs w:val="28"/>
          <w:lang w:eastAsia="ru-RU"/>
        </w:rPr>
        <w:t xml:space="preserve">орядок  применяется к </w:t>
      </w:r>
      <w:r w:rsidR="00145C22" w:rsidRPr="002844F1">
        <w:rPr>
          <w:rFonts w:ascii="Times New Roman" w:hAnsi="Times New Roman"/>
          <w:spacing w:val="2"/>
          <w:sz w:val="28"/>
          <w:szCs w:val="28"/>
          <w:lang w:eastAsia="ru-RU"/>
        </w:rPr>
        <w:t>наиболее характерны</w:t>
      </w:r>
      <w:r w:rsidR="00145C22">
        <w:rPr>
          <w:rFonts w:ascii="Times New Roman" w:hAnsi="Times New Roman"/>
          <w:spacing w:val="2"/>
          <w:sz w:val="28"/>
          <w:szCs w:val="28"/>
          <w:lang w:eastAsia="ru-RU"/>
        </w:rPr>
        <w:t>м</w:t>
      </w:r>
      <w:r w:rsidR="00145C22" w:rsidRPr="002844F1">
        <w:rPr>
          <w:rFonts w:ascii="Times New Roman" w:hAnsi="Times New Roman"/>
          <w:spacing w:val="2"/>
          <w:sz w:val="28"/>
          <w:szCs w:val="28"/>
          <w:lang w:eastAsia="ru-RU"/>
        </w:rPr>
        <w:t xml:space="preserve"> технологически</w:t>
      </w:r>
      <w:r w:rsidR="00145C22">
        <w:rPr>
          <w:rFonts w:ascii="Times New Roman" w:hAnsi="Times New Roman"/>
          <w:spacing w:val="2"/>
          <w:sz w:val="28"/>
          <w:szCs w:val="28"/>
          <w:lang w:eastAsia="ru-RU"/>
        </w:rPr>
        <w:t>м</w:t>
      </w:r>
      <w:r w:rsidR="00145C22" w:rsidRPr="002844F1">
        <w:rPr>
          <w:rFonts w:ascii="Times New Roman" w:hAnsi="Times New Roman"/>
          <w:spacing w:val="2"/>
          <w:sz w:val="28"/>
          <w:szCs w:val="28"/>
          <w:lang w:eastAsia="ru-RU"/>
        </w:rPr>
        <w:t xml:space="preserve"> нарушения</w:t>
      </w:r>
      <w:r w:rsidR="00145C22">
        <w:rPr>
          <w:rFonts w:ascii="Times New Roman" w:hAnsi="Times New Roman"/>
          <w:spacing w:val="2"/>
          <w:sz w:val="28"/>
          <w:szCs w:val="28"/>
          <w:lang w:eastAsia="ru-RU"/>
        </w:rPr>
        <w:t>м</w:t>
      </w:r>
      <w:r w:rsidR="00145C22" w:rsidRPr="002844F1">
        <w:rPr>
          <w:rFonts w:ascii="Times New Roman" w:hAnsi="Times New Roman"/>
          <w:spacing w:val="2"/>
          <w:sz w:val="28"/>
          <w:szCs w:val="28"/>
          <w:lang w:eastAsia="ru-RU"/>
        </w:rPr>
        <w:t xml:space="preserve"> в системах ресурсоснабжения. При технологических нарушениях, не указанных в настоящем Порядке, персонал </w:t>
      </w:r>
      <w:r w:rsidR="00145C22">
        <w:rPr>
          <w:rFonts w:ascii="Times New Roman" w:hAnsi="Times New Roman"/>
          <w:spacing w:val="2"/>
          <w:sz w:val="28"/>
          <w:szCs w:val="28"/>
          <w:lang w:eastAsia="ru-RU"/>
        </w:rPr>
        <w:t>ресурсоснабжающих организаций (далее – РСО) д</w:t>
      </w:r>
      <w:r w:rsidR="00145C22" w:rsidRPr="002844F1">
        <w:rPr>
          <w:rFonts w:ascii="Times New Roman" w:hAnsi="Times New Roman"/>
          <w:spacing w:val="2"/>
          <w:sz w:val="28"/>
          <w:szCs w:val="28"/>
          <w:lang w:eastAsia="ru-RU"/>
        </w:rPr>
        <w:t>ействует в соответствии с инструкциями организаций и реальной обстановкой. При ликвидации технологических нарушений действия оперативного персонала направляются на устранение опасности для персонала, предотвращение развития технологического нарушения, сохранение в работе оборудования, не затронутого технологическим нарушением, восстановление тепловой, электрической и гидравлической схем и максимально возможной нагрузки. После ликвидации технологического нарушения персонал выясняет состояние отключившегося оборудования и принимает меры к вводу его в работу (подготовить рабочее место, вызвать ремонтный персонал и др.).</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1.2.</w:t>
      </w:r>
      <w:r w:rsidRPr="002844F1">
        <w:rPr>
          <w:rFonts w:ascii="Times New Roman" w:hAnsi="Times New Roman"/>
          <w:spacing w:val="2"/>
          <w:sz w:val="28"/>
          <w:szCs w:val="28"/>
          <w:lang w:eastAsia="ru-RU"/>
        </w:rPr>
        <w:tab/>
        <w:t>На каждом объекте разрабатыва</w:t>
      </w:r>
      <w:r w:rsidR="00CC5083" w:rsidRPr="002844F1">
        <w:rPr>
          <w:rFonts w:ascii="Times New Roman" w:hAnsi="Times New Roman"/>
          <w:spacing w:val="2"/>
          <w:sz w:val="28"/>
          <w:szCs w:val="28"/>
          <w:lang w:eastAsia="ru-RU"/>
        </w:rPr>
        <w:t>е</w:t>
      </w:r>
      <w:r w:rsidRPr="002844F1">
        <w:rPr>
          <w:rFonts w:ascii="Times New Roman" w:hAnsi="Times New Roman"/>
          <w:spacing w:val="2"/>
          <w:sz w:val="28"/>
          <w:szCs w:val="28"/>
          <w:lang w:eastAsia="ru-RU"/>
        </w:rPr>
        <w:t>тся инструкция организации по предупреждению и ликвидации технологических нарушений.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1.3.</w:t>
      </w:r>
      <w:r w:rsidRPr="002844F1">
        <w:rPr>
          <w:rFonts w:ascii="Times New Roman" w:hAnsi="Times New Roman"/>
          <w:spacing w:val="2"/>
          <w:sz w:val="28"/>
          <w:szCs w:val="28"/>
          <w:lang w:eastAsia="ru-RU"/>
        </w:rPr>
        <w:tab/>
        <w:t xml:space="preserve">В инструкции </w:t>
      </w:r>
      <w:r w:rsidR="00CC5083" w:rsidRPr="002844F1">
        <w:rPr>
          <w:rFonts w:ascii="Times New Roman" w:hAnsi="Times New Roman"/>
          <w:spacing w:val="2"/>
          <w:sz w:val="28"/>
          <w:szCs w:val="28"/>
          <w:lang w:eastAsia="ru-RU"/>
        </w:rPr>
        <w:t>организации</w:t>
      </w:r>
      <w:r w:rsidRPr="002844F1">
        <w:rPr>
          <w:rFonts w:ascii="Times New Roman" w:hAnsi="Times New Roman"/>
          <w:spacing w:val="2"/>
          <w:sz w:val="28"/>
          <w:szCs w:val="28"/>
          <w:lang w:eastAsia="ru-RU"/>
        </w:rPr>
        <w:t xml:space="preserve"> по эксплуатации оборудования объекта включаются разделы по ликвидации технологических нарушений.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1.4.</w:t>
      </w:r>
      <w:r w:rsidRPr="002844F1">
        <w:rPr>
          <w:rFonts w:ascii="Times New Roman" w:hAnsi="Times New Roman"/>
          <w:spacing w:val="2"/>
          <w:sz w:val="28"/>
          <w:szCs w:val="28"/>
          <w:lang w:eastAsia="ru-RU"/>
        </w:rPr>
        <w:tab/>
        <w:t>Основными условиями для своевременного устранения технологических нарушений на объектах жизнеобеспечения явля</w:t>
      </w:r>
      <w:r w:rsidR="00CC5083" w:rsidRPr="002844F1">
        <w:rPr>
          <w:rFonts w:ascii="Times New Roman" w:hAnsi="Times New Roman"/>
          <w:spacing w:val="2"/>
          <w:sz w:val="28"/>
          <w:szCs w:val="28"/>
          <w:lang w:eastAsia="ru-RU"/>
        </w:rPr>
        <w:t>ю</w:t>
      </w:r>
      <w:r w:rsidRPr="002844F1">
        <w:rPr>
          <w:rFonts w:ascii="Times New Roman" w:hAnsi="Times New Roman"/>
          <w:spacing w:val="2"/>
          <w:sz w:val="28"/>
          <w:szCs w:val="28"/>
          <w:lang w:eastAsia="ru-RU"/>
        </w:rPr>
        <w:t xml:space="preserve">тся: наличие </w:t>
      </w:r>
      <w:r w:rsidR="00CC5083" w:rsidRPr="002844F1">
        <w:rPr>
          <w:rFonts w:ascii="Times New Roman" w:hAnsi="Times New Roman"/>
          <w:spacing w:val="2"/>
          <w:sz w:val="28"/>
          <w:szCs w:val="28"/>
          <w:lang w:eastAsia="ru-RU"/>
        </w:rPr>
        <w:t>в организации</w:t>
      </w:r>
      <w:r w:rsidRPr="002844F1">
        <w:rPr>
          <w:rFonts w:ascii="Times New Roman" w:hAnsi="Times New Roman"/>
          <w:spacing w:val="2"/>
          <w:sz w:val="28"/>
          <w:szCs w:val="28"/>
          <w:lang w:eastAsia="ru-RU"/>
        </w:rPr>
        <w:t xml:space="preserve"> укомплектованных подготовленным персоналом, необходимы</w:t>
      </w:r>
      <w:r w:rsidR="00CC5083" w:rsidRPr="002844F1">
        <w:rPr>
          <w:rFonts w:ascii="Times New Roman" w:hAnsi="Times New Roman"/>
          <w:spacing w:val="2"/>
          <w:sz w:val="28"/>
          <w:szCs w:val="28"/>
          <w:lang w:eastAsia="ru-RU"/>
        </w:rPr>
        <w:t>м оборудованием и техникой</w:t>
      </w:r>
      <w:r w:rsidRPr="002844F1">
        <w:rPr>
          <w:rFonts w:ascii="Times New Roman" w:hAnsi="Times New Roman"/>
          <w:spacing w:val="2"/>
          <w:sz w:val="28"/>
          <w:szCs w:val="28"/>
          <w:lang w:eastAsia="ru-RU"/>
        </w:rPr>
        <w:t xml:space="preserve"> аварийно-восстановительных бригад; создание </w:t>
      </w:r>
      <w:r w:rsidR="00145C22">
        <w:rPr>
          <w:rFonts w:ascii="Times New Roman" w:hAnsi="Times New Roman"/>
          <w:spacing w:val="2"/>
          <w:sz w:val="28"/>
          <w:szCs w:val="28"/>
          <w:lang w:eastAsia="ru-RU"/>
        </w:rPr>
        <w:t>в организации</w:t>
      </w:r>
      <w:r w:rsidR="00145C22" w:rsidRPr="002844F1">
        <w:rPr>
          <w:rFonts w:ascii="Times New Roman" w:hAnsi="Times New Roman"/>
          <w:spacing w:val="2"/>
          <w:sz w:val="28"/>
          <w:szCs w:val="28"/>
          <w:lang w:eastAsia="ru-RU"/>
        </w:rPr>
        <w:t xml:space="preserve"> </w:t>
      </w:r>
      <w:r w:rsidRPr="002844F1">
        <w:rPr>
          <w:rFonts w:ascii="Times New Roman" w:hAnsi="Times New Roman"/>
          <w:spacing w:val="2"/>
          <w:sz w:val="28"/>
          <w:szCs w:val="28"/>
          <w:lang w:eastAsia="ru-RU"/>
        </w:rPr>
        <w:t>нормативного запаса материалов, оборудования и запасных частей, регулярное проведение с персоналом противоаварийных тренировок.</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1.5.</w:t>
      </w:r>
      <w:r w:rsidRPr="002844F1">
        <w:rPr>
          <w:rFonts w:ascii="Times New Roman" w:hAnsi="Times New Roman"/>
          <w:spacing w:val="2"/>
          <w:sz w:val="28"/>
          <w:szCs w:val="28"/>
          <w:lang w:eastAsia="ru-RU"/>
        </w:rPr>
        <w:tab/>
      </w:r>
      <w:r w:rsidR="000D5BEB" w:rsidRPr="002844F1">
        <w:rPr>
          <w:rFonts w:ascii="Times New Roman" w:hAnsi="Times New Roman"/>
          <w:spacing w:val="2"/>
          <w:sz w:val="28"/>
          <w:szCs w:val="28"/>
          <w:lang w:eastAsia="ru-RU"/>
        </w:rPr>
        <w:t xml:space="preserve">В зависимости от характера и тяжести последствий технологические нарушения на объектах жизнеобеспечения подразделяются на аварии и инциденты. </w:t>
      </w:r>
      <w:r w:rsidR="000D5BEB">
        <w:rPr>
          <w:rFonts w:ascii="Times New Roman" w:hAnsi="Times New Roman"/>
          <w:spacing w:val="2"/>
          <w:sz w:val="28"/>
          <w:szCs w:val="28"/>
          <w:lang w:eastAsia="ru-RU"/>
        </w:rPr>
        <w:t xml:space="preserve">Инциденты подразделяются на </w:t>
      </w:r>
      <w:r w:rsidR="000D5BEB" w:rsidRPr="002844F1">
        <w:rPr>
          <w:rFonts w:ascii="Times New Roman" w:hAnsi="Times New Roman"/>
          <w:spacing w:val="2"/>
          <w:sz w:val="28"/>
          <w:szCs w:val="28"/>
          <w:lang w:eastAsia="ru-RU"/>
        </w:rPr>
        <w:t>технологически</w:t>
      </w:r>
      <w:r w:rsidR="000D5BEB">
        <w:rPr>
          <w:rFonts w:ascii="Times New Roman" w:hAnsi="Times New Roman"/>
          <w:spacing w:val="2"/>
          <w:sz w:val="28"/>
          <w:szCs w:val="28"/>
          <w:lang w:eastAsia="ru-RU"/>
        </w:rPr>
        <w:t>е</w:t>
      </w:r>
      <w:r w:rsidR="000D5BEB" w:rsidRPr="002844F1">
        <w:rPr>
          <w:rFonts w:ascii="Times New Roman" w:hAnsi="Times New Roman"/>
          <w:spacing w:val="2"/>
          <w:sz w:val="28"/>
          <w:szCs w:val="28"/>
          <w:lang w:eastAsia="ru-RU"/>
        </w:rPr>
        <w:t xml:space="preserve"> и функциональны</w:t>
      </w:r>
      <w:r w:rsidR="000D5BEB">
        <w:rPr>
          <w:rFonts w:ascii="Times New Roman" w:hAnsi="Times New Roman"/>
          <w:spacing w:val="2"/>
          <w:sz w:val="28"/>
          <w:szCs w:val="28"/>
          <w:lang w:eastAsia="ru-RU"/>
        </w:rPr>
        <w:t>е</w:t>
      </w:r>
      <w:r w:rsidR="000D5BEB" w:rsidRPr="002844F1">
        <w:rPr>
          <w:rFonts w:ascii="Times New Roman" w:hAnsi="Times New Roman"/>
          <w:spacing w:val="2"/>
          <w:sz w:val="28"/>
          <w:szCs w:val="28"/>
          <w:lang w:eastAsia="ru-RU"/>
        </w:rPr>
        <w:t xml:space="preserve"> отказ</w:t>
      </w:r>
      <w:r w:rsidR="000D5BEB">
        <w:rPr>
          <w:rFonts w:ascii="Times New Roman" w:hAnsi="Times New Roman"/>
          <w:spacing w:val="2"/>
          <w:sz w:val="28"/>
          <w:szCs w:val="28"/>
          <w:lang w:eastAsia="ru-RU"/>
        </w:rPr>
        <w:t>ы</w:t>
      </w:r>
      <w:r w:rsidR="000D5BEB" w:rsidRPr="002844F1">
        <w:rPr>
          <w:rFonts w:ascii="Times New Roman" w:hAnsi="Times New Roman"/>
          <w:spacing w:val="2"/>
          <w:sz w:val="28"/>
          <w:szCs w:val="28"/>
          <w:lang w:eastAsia="ru-RU"/>
        </w:rPr>
        <w:t>.</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В настоящем Порядке используются следующие определения: </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а) технологические нарушения - нарушения в работе систем жизнеобеспечения и эксплуатирующих их организаций</w:t>
      </w:r>
      <w:r w:rsidR="00CC5083" w:rsidRPr="002844F1">
        <w:rPr>
          <w:rFonts w:ascii="Times New Roman" w:hAnsi="Times New Roman"/>
          <w:spacing w:val="2"/>
          <w:sz w:val="28"/>
          <w:szCs w:val="28"/>
          <w:lang w:eastAsia="ru-RU"/>
        </w:rPr>
        <w:t>, которые</w:t>
      </w:r>
      <w:r w:rsidRPr="002844F1">
        <w:rPr>
          <w:rFonts w:ascii="Times New Roman" w:hAnsi="Times New Roman"/>
          <w:spacing w:val="2"/>
          <w:sz w:val="28"/>
          <w:szCs w:val="28"/>
          <w:lang w:eastAsia="ru-RU"/>
        </w:rPr>
        <w:t xml:space="preserve"> в </w:t>
      </w:r>
      <w:r w:rsidRPr="002844F1">
        <w:rPr>
          <w:rFonts w:ascii="Times New Roman" w:hAnsi="Times New Roman"/>
          <w:spacing w:val="2"/>
          <w:sz w:val="28"/>
          <w:szCs w:val="28"/>
          <w:lang w:eastAsia="ru-RU"/>
        </w:rPr>
        <w:lastRenderedPageBreak/>
        <w:t>зависимости от характера и тяжести последствий (воздействия на персонал, отклонения параметров эн</w:t>
      </w:r>
      <w:r w:rsidR="00CC5083" w:rsidRPr="002844F1">
        <w:rPr>
          <w:rFonts w:ascii="Times New Roman" w:hAnsi="Times New Roman"/>
          <w:spacing w:val="2"/>
          <w:sz w:val="28"/>
          <w:szCs w:val="28"/>
          <w:lang w:eastAsia="ru-RU"/>
        </w:rPr>
        <w:t>ергоносителя, экологическое воз</w:t>
      </w:r>
      <w:r w:rsidRPr="002844F1">
        <w:rPr>
          <w:rFonts w:ascii="Times New Roman" w:hAnsi="Times New Roman"/>
          <w:spacing w:val="2"/>
          <w:sz w:val="28"/>
          <w:szCs w:val="28"/>
          <w:lang w:eastAsia="ru-RU"/>
        </w:rPr>
        <w:t>действие, объем повреждения оборудования, другие факторы снижения надежности) подразделяются на аварии и инциденты;</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б) авария - разрушение сооружений и (или) технических устройств, применяемы</w:t>
      </w:r>
      <w:r w:rsidR="00CC5083" w:rsidRPr="002844F1">
        <w:rPr>
          <w:rFonts w:ascii="Times New Roman" w:hAnsi="Times New Roman"/>
          <w:spacing w:val="2"/>
          <w:sz w:val="28"/>
          <w:szCs w:val="28"/>
          <w:lang w:eastAsia="ru-RU"/>
        </w:rPr>
        <w:t>х</w:t>
      </w:r>
      <w:r w:rsidRPr="002844F1">
        <w:rPr>
          <w:rFonts w:ascii="Times New Roman" w:hAnsi="Times New Roman"/>
          <w:spacing w:val="2"/>
          <w:sz w:val="28"/>
          <w:szCs w:val="28"/>
          <w:lang w:eastAsia="ru-RU"/>
        </w:rPr>
        <w:t xml:space="preserve"> на опасном производственном объекте, неконтролируемый взрыв и (или) выброс опасных веществ;</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в) инцидент - отказ или повреждение оборудования и (или) сетей, отклонение от установленных режимов, нарушение федеральных законов и иных правовых актов Российской Федерации, а также нормативных технических документов, устанавливающих правила ведения работ на опасном производственном объекте, включая:</w:t>
      </w:r>
    </w:p>
    <w:p w:rsidR="00A0620D" w:rsidRPr="002844F1" w:rsidRDefault="00A0620D" w:rsidP="00A0620D">
      <w:pPr>
        <w:shd w:val="clear" w:color="auto" w:fill="FFFFFF"/>
        <w:spacing w:after="0" w:line="240" w:lineRule="auto"/>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ab/>
        <w:t>- технологический отказ - вынужденное отключение или ограничение работоспособности оборудования, приведшие к нарушению процесса производства и (или) передачи электрической и тепловой энергии потребителям, если они не содержат признаков аварии;</w:t>
      </w:r>
    </w:p>
    <w:p w:rsidR="00A0620D" w:rsidRPr="002844F1" w:rsidRDefault="00A0620D" w:rsidP="00A0620D">
      <w:pPr>
        <w:shd w:val="clear" w:color="auto" w:fill="FFFFFF"/>
        <w:spacing w:after="0" w:line="240" w:lineRule="auto"/>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ab/>
      </w:r>
      <w:proofErr w:type="gramStart"/>
      <w:r w:rsidRPr="002844F1">
        <w:rPr>
          <w:rFonts w:ascii="Times New Roman" w:hAnsi="Times New Roman"/>
          <w:spacing w:val="2"/>
          <w:sz w:val="28"/>
          <w:szCs w:val="28"/>
          <w:lang w:eastAsia="ru-RU"/>
        </w:rPr>
        <w:t>- функциональный отказ - неисправности оборудования (в том числе резервного и вспомогательного), не повлиявшие на технологический процесс производства и (или) передачи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w:t>
      </w:r>
      <w:proofErr w:type="gramEnd"/>
    </w:p>
    <w:p w:rsidR="00A0620D" w:rsidRPr="002844F1" w:rsidRDefault="00A0620D" w:rsidP="007F2C37">
      <w:pPr>
        <w:shd w:val="clear" w:color="auto" w:fill="FFFFFF"/>
        <w:spacing w:after="0" w:line="240" w:lineRule="auto"/>
        <w:ind w:firstLine="708"/>
        <w:jc w:val="center"/>
        <w:textAlignment w:val="baseline"/>
        <w:rPr>
          <w:rFonts w:ascii="Times New Roman" w:hAnsi="Times New Roman"/>
          <w:b/>
          <w:spacing w:val="2"/>
          <w:sz w:val="28"/>
          <w:szCs w:val="28"/>
          <w:lang w:eastAsia="ru-RU"/>
        </w:rPr>
      </w:pPr>
      <w:r w:rsidRPr="002844F1">
        <w:rPr>
          <w:rFonts w:ascii="Times New Roman" w:hAnsi="Times New Roman"/>
          <w:b/>
          <w:spacing w:val="2"/>
          <w:sz w:val="28"/>
          <w:szCs w:val="28"/>
          <w:lang w:eastAsia="ru-RU"/>
        </w:rPr>
        <w:t>2.</w:t>
      </w:r>
      <w:r w:rsidRPr="002844F1">
        <w:rPr>
          <w:rFonts w:ascii="Times New Roman" w:hAnsi="Times New Roman"/>
          <w:b/>
          <w:spacing w:val="2"/>
          <w:sz w:val="28"/>
          <w:szCs w:val="28"/>
          <w:lang w:eastAsia="ru-RU"/>
        </w:rPr>
        <w:tab/>
        <w:t>Организация и порядок предупреждения и ликвидации технологических нарушений на объектах жилищно-коммунального и энергетического хозяйства</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2.1.</w:t>
      </w:r>
      <w:r w:rsidRPr="002844F1">
        <w:rPr>
          <w:rFonts w:ascii="Times New Roman" w:hAnsi="Times New Roman"/>
          <w:spacing w:val="2"/>
          <w:sz w:val="28"/>
          <w:szCs w:val="28"/>
          <w:lang w:eastAsia="ru-RU"/>
        </w:rPr>
        <w:tab/>
        <w:t>Организация предупреждения технологических нарушений</w:t>
      </w:r>
      <w:r w:rsidR="00CC5083" w:rsidRPr="002844F1">
        <w:rPr>
          <w:rFonts w:ascii="Times New Roman" w:hAnsi="Times New Roman"/>
          <w:spacing w:val="2"/>
          <w:sz w:val="28"/>
          <w:szCs w:val="28"/>
          <w:lang w:eastAsia="ru-RU"/>
        </w:rPr>
        <w:t>.</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2.1.1.</w:t>
      </w:r>
      <w:r w:rsidRPr="002844F1">
        <w:rPr>
          <w:rFonts w:ascii="Times New Roman" w:hAnsi="Times New Roman"/>
          <w:spacing w:val="2"/>
          <w:sz w:val="28"/>
          <w:szCs w:val="28"/>
          <w:lang w:eastAsia="ru-RU"/>
        </w:rPr>
        <w:tab/>
        <w:t>В каждой организации должен быть организован плановый ремонт оборудования, трубопроводов, зданий и сооружений. Ремонт объектов жизнеобеспечения подразделя</w:t>
      </w:r>
      <w:r w:rsidR="00CC5083" w:rsidRPr="002844F1">
        <w:rPr>
          <w:rFonts w:ascii="Times New Roman" w:hAnsi="Times New Roman"/>
          <w:spacing w:val="2"/>
          <w:sz w:val="28"/>
          <w:szCs w:val="28"/>
          <w:lang w:eastAsia="ru-RU"/>
        </w:rPr>
        <w:t>е</w:t>
      </w:r>
      <w:r w:rsidRPr="002844F1">
        <w:rPr>
          <w:rFonts w:ascii="Times New Roman" w:hAnsi="Times New Roman"/>
          <w:spacing w:val="2"/>
          <w:sz w:val="28"/>
          <w:szCs w:val="28"/>
          <w:lang w:eastAsia="ru-RU"/>
        </w:rPr>
        <w:t xml:space="preserve">тся </w:t>
      </w:r>
      <w:proofErr w:type="gramStart"/>
      <w:r w:rsidRPr="002844F1">
        <w:rPr>
          <w:rFonts w:ascii="Times New Roman" w:hAnsi="Times New Roman"/>
          <w:spacing w:val="2"/>
          <w:sz w:val="28"/>
          <w:szCs w:val="28"/>
          <w:lang w:eastAsia="ru-RU"/>
        </w:rPr>
        <w:t>на</w:t>
      </w:r>
      <w:proofErr w:type="gramEnd"/>
      <w:r w:rsidRPr="002844F1">
        <w:rPr>
          <w:rFonts w:ascii="Times New Roman" w:hAnsi="Times New Roman"/>
          <w:spacing w:val="2"/>
          <w:sz w:val="28"/>
          <w:szCs w:val="28"/>
          <w:lang w:eastAsia="ru-RU"/>
        </w:rPr>
        <w:t>:</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а) текущий ремонт, к которому относятся ра</w:t>
      </w:r>
      <w:r w:rsidR="007F2C37" w:rsidRPr="002844F1">
        <w:rPr>
          <w:rFonts w:ascii="Times New Roman" w:hAnsi="Times New Roman"/>
          <w:spacing w:val="2"/>
          <w:sz w:val="28"/>
          <w:szCs w:val="28"/>
          <w:lang w:eastAsia="ru-RU"/>
        </w:rPr>
        <w:t>боты по систематическому и свое</w:t>
      </w:r>
      <w:r w:rsidRPr="002844F1">
        <w:rPr>
          <w:rFonts w:ascii="Times New Roman" w:hAnsi="Times New Roman"/>
          <w:spacing w:val="2"/>
          <w:sz w:val="28"/>
          <w:szCs w:val="28"/>
          <w:lang w:eastAsia="ru-RU"/>
        </w:rPr>
        <w:t>временному предохранению отдельных элементов оборудования и конструкций коммунальных сетей от преждевременного износа путем проведения профилактических мероприятий и устранения мелких неисправностей и повреждений;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б) капитальный ремонт, в процессе которого восстанавливаются изношенное оборудование и конструкции или заменяются новыми, имеющими более высокие технологические характеристики, улучшающи</w:t>
      </w:r>
      <w:r w:rsidR="00CC5083" w:rsidRPr="002844F1">
        <w:rPr>
          <w:rFonts w:ascii="Times New Roman" w:hAnsi="Times New Roman"/>
          <w:spacing w:val="2"/>
          <w:sz w:val="28"/>
          <w:szCs w:val="28"/>
          <w:lang w:eastAsia="ru-RU"/>
        </w:rPr>
        <w:t>е</w:t>
      </w:r>
      <w:r w:rsidRPr="002844F1">
        <w:rPr>
          <w:rFonts w:ascii="Times New Roman" w:hAnsi="Times New Roman"/>
          <w:spacing w:val="2"/>
          <w:sz w:val="28"/>
          <w:szCs w:val="28"/>
          <w:lang w:eastAsia="ru-RU"/>
        </w:rPr>
        <w:t xml:space="preserve"> эксплуатационные качества системы.</w:t>
      </w:r>
    </w:p>
    <w:p w:rsidR="000D5BEB" w:rsidRPr="002844F1" w:rsidRDefault="00A0620D" w:rsidP="000D5BEB">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2.1.2.</w:t>
      </w:r>
      <w:r w:rsidRPr="002844F1">
        <w:rPr>
          <w:rFonts w:ascii="Times New Roman" w:hAnsi="Times New Roman"/>
          <w:spacing w:val="2"/>
          <w:sz w:val="28"/>
          <w:szCs w:val="28"/>
          <w:lang w:eastAsia="ru-RU"/>
        </w:rPr>
        <w:tab/>
      </w:r>
      <w:r w:rsidR="000D5BEB" w:rsidRPr="002844F1">
        <w:rPr>
          <w:rFonts w:ascii="Times New Roman" w:hAnsi="Times New Roman"/>
          <w:spacing w:val="2"/>
          <w:sz w:val="28"/>
          <w:szCs w:val="28"/>
          <w:lang w:eastAsia="ru-RU"/>
        </w:rPr>
        <w:t>На все виды ремонта основного оборудования сетей, трубопроводов, зданий и сооружений должны быть составлены перспективные и годовые графики. На вспомогательн</w:t>
      </w:r>
      <w:r w:rsidR="000D5BEB">
        <w:rPr>
          <w:rFonts w:ascii="Times New Roman" w:hAnsi="Times New Roman"/>
          <w:spacing w:val="2"/>
          <w:sz w:val="28"/>
          <w:szCs w:val="28"/>
          <w:lang w:eastAsia="ru-RU"/>
        </w:rPr>
        <w:t>ое</w:t>
      </w:r>
      <w:r w:rsidR="000D5BEB" w:rsidRPr="002844F1">
        <w:rPr>
          <w:rFonts w:ascii="Times New Roman" w:hAnsi="Times New Roman"/>
          <w:spacing w:val="2"/>
          <w:sz w:val="28"/>
          <w:szCs w:val="28"/>
          <w:lang w:eastAsia="ru-RU"/>
        </w:rPr>
        <w:t xml:space="preserve"> оборудовани</w:t>
      </w:r>
      <w:r w:rsidR="000D5BEB">
        <w:rPr>
          <w:rFonts w:ascii="Times New Roman" w:hAnsi="Times New Roman"/>
          <w:spacing w:val="2"/>
          <w:sz w:val="28"/>
          <w:szCs w:val="28"/>
          <w:lang w:eastAsia="ru-RU"/>
        </w:rPr>
        <w:t>е</w:t>
      </w:r>
      <w:r w:rsidR="000D5BEB" w:rsidRPr="002844F1">
        <w:rPr>
          <w:rFonts w:ascii="Times New Roman" w:hAnsi="Times New Roman"/>
          <w:spacing w:val="2"/>
          <w:sz w:val="28"/>
          <w:szCs w:val="28"/>
          <w:lang w:eastAsia="ru-RU"/>
        </w:rPr>
        <w:t xml:space="preserve"> составляются годовые и месячные графики ремонта, утверждаемые руководителем организации. Графики капитального и текущего ремонтов разрабатываются на основе результатов анализа выявленных дефектов, </w:t>
      </w:r>
      <w:r w:rsidR="000D5BEB" w:rsidRPr="002844F1">
        <w:rPr>
          <w:rFonts w:ascii="Times New Roman" w:hAnsi="Times New Roman"/>
          <w:spacing w:val="2"/>
          <w:sz w:val="28"/>
          <w:szCs w:val="28"/>
          <w:lang w:eastAsia="ru-RU"/>
        </w:rPr>
        <w:lastRenderedPageBreak/>
        <w:t>повреждений, периодических осмотров, испытаний, диагностики и ежегодных испытаний.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2.1.3.</w:t>
      </w:r>
      <w:r w:rsidRPr="002844F1">
        <w:rPr>
          <w:rFonts w:ascii="Times New Roman" w:hAnsi="Times New Roman"/>
          <w:spacing w:val="2"/>
          <w:sz w:val="28"/>
          <w:szCs w:val="28"/>
          <w:lang w:eastAsia="ru-RU"/>
        </w:rPr>
        <w:tab/>
        <w:t>Объем технического обслуживания и планового ремонта должен определяться необходимостью поддержания исправного и работоспособного состояния оборудования, трубопроводов, зданий и сооружений с учетом их фактического состояния.</w:t>
      </w:r>
    </w:p>
    <w:p w:rsidR="00EC71BC"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2.1.4.</w:t>
      </w:r>
      <w:r w:rsidRPr="002844F1">
        <w:rPr>
          <w:rFonts w:ascii="Times New Roman" w:hAnsi="Times New Roman"/>
          <w:spacing w:val="2"/>
          <w:sz w:val="28"/>
          <w:szCs w:val="28"/>
          <w:lang w:eastAsia="ru-RU"/>
        </w:rPr>
        <w:tab/>
      </w:r>
      <w:proofErr w:type="gramStart"/>
      <w:r w:rsidR="00922AEC" w:rsidRPr="002844F1">
        <w:rPr>
          <w:rFonts w:ascii="Times New Roman" w:hAnsi="Times New Roman"/>
          <w:spacing w:val="2"/>
          <w:sz w:val="28"/>
          <w:szCs w:val="28"/>
          <w:lang w:eastAsia="ru-RU"/>
        </w:rPr>
        <w:t xml:space="preserve">Периодичность и продолжительность всех видов ремонта, разработка ремонтной документации, планирование и подготовка к ремонту, вывод в ремонт и производство ремонта, а также приемка и оценка качества ремонта должны осуществляться в соответствии с Положением о системе планово-предупредительных ремонтов основного оборудования коммунальных теплоэнергетических </w:t>
      </w:r>
      <w:r w:rsidR="002D513A">
        <w:rPr>
          <w:rFonts w:ascii="Times New Roman" w:hAnsi="Times New Roman"/>
          <w:spacing w:val="2"/>
          <w:sz w:val="28"/>
          <w:szCs w:val="28"/>
          <w:lang w:eastAsia="ru-RU"/>
        </w:rPr>
        <w:t>организаций</w:t>
      </w:r>
      <w:r w:rsidR="002D513A" w:rsidRPr="002844F1">
        <w:rPr>
          <w:rFonts w:ascii="Times New Roman" w:hAnsi="Times New Roman"/>
          <w:spacing w:val="2"/>
          <w:sz w:val="28"/>
          <w:szCs w:val="28"/>
          <w:lang w:eastAsia="ru-RU"/>
        </w:rPr>
        <w:t xml:space="preserve"> </w:t>
      </w:r>
      <w:r w:rsidR="00922AEC" w:rsidRPr="002844F1">
        <w:rPr>
          <w:rFonts w:ascii="Times New Roman" w:hAnsi="Times New Roman"/>
          <w:spacing w:val="2"/>
          <w:sz w:val="28"/>
          <w:szCs w:val="28"/>
          <w:lang w:eastAsia="ru-RU"/>
        </w:rPr>
        <w:t>и Инструкцией по капитальному ремонту тепловых сетей, Правил испытаний после ремонта и другими нормами</w:t>
      </w:r>
      <w:r w:rsidR="00922AEC">
        <w:rPr>
          <w:rFonts w:ascii="Times New Roman" w:hAnsi="Times New Roman"/>
          <w:spacing w:val="2"/>
          <w:sz w:val="28"/>
          <w:szCs w:val="28"/>
          <w:lang w:eastAsia="ru-RU"/>
        </w:rPr>
        <w:t>, утверждаемыми организациями</w:t>
      </w:r>
      <w:r w:rsidR="00922AEC" w:rsidRPr="002844F1">
        <w:rPr>
          <w:rFonts w:ascii="Times New Roman" w:hAnsi="Times New Roman"/>
          <w:spacing w:val="2"/>
          <w:sz w:val="28"/>
          <w:szCs w:val="28"/>
          <w:lang w:eastAsia="ru-RU"/>
        </w:rPr>
        <w:t>.</w:t>
      </w:r>
      <w:proofErr w:type="gramEnd"/>
    </w:p>
    <w:p w:rsidR="00A0620D" w:rsidRPr="002844F1" w:rsidRDefault="00EC71BC"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2.2. </w:t>
      </w:r>
      <w:r w:rsidR="00A0620D" w:rsidRPr="002844F1">
        <w:rPr>
          <w:rFonts w:ascii="Times New Roman" w:hAnsi="Times New Roman"/>
          <w:spacing w:val="2"/>
          <w:sz w:val="28"/>
          <w:szCs w:val="28"/>
          <w:lang w:eastAsia="ru-RU"/>
        </w:rPr>
        <w:t>Порядок организации работ при ликвидации технологических нарушений</w:t>
      </w:r>
      <w:r w:rsidRPr="002844F1">
        <w:rPr>
          <w:rFonts w:ascii="Times New Roman" w:hAnsi="Times New Roman"/>
          <w:spacing w:val="2"/>
          <w:sz w:val="28"/>
          <w:szCs w:val="28"/>
          <w:lang w:eastAsia="ru-RU"/>
        </w:rPr>
        <w:t>.</w:t>
      </w:r>
    </w:p>
    <w:p w:rsidR="00730CE1" w:rsidRDefault="00EC71BC" w:rsidP="00730CE1">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2.2.1. </w:t>
      </w:r>
      <w:r w:rsidR="00922AEC" w:rsidRPr="002844F1">
        <w:rPr>
          <w:rFonts w:ascii="Times New Roman" w:hAnsi="Times New Roman"/>
          <w:spacing w:val="2"/>
          <w:sz w:val="28"/>
          <w:szCs w:val="28"/>
          <w:lang w:eastAsia="ru-RU"/>
        </w:rPr>
        <w:t>При возникновении технологического нарушения немедленно происходит оповещение руководителей и диспетчера</w:t>
      </w:r>
      <w:r w:rsidR="00922AEC">
        <w:rPr>
          <w:rFonts w:ascii="Times New Roman" w:hAnsi="Times New Roman"/>
          <w:spacing w:val="2"/>
          <w:sz w:val="28"/>
          <w:szCs w:val="28"/>
          <w:lang w:eastAsia="ru-RU"/>
        </w:rPr>
        <w:t xml:space="preserve"> </w:t>
      </w:r>
      <w:r w:rsidR="00922AEC" w:rsidRPr="00D8059E">
        <w:rPr>
          <w:rFonts w:ascii="Times New Roman" w:hAnsi="Times New Roman"/>
          <w:spacing w:val="2"/>
          <w:sz w:val="28"/>
          <w:szCs w:val="28"/>
          <w:lang w:eastAsia="ru-RU"/>
        </w:rPr>
        <w:t>един</w:t>
      </w:r>
      <w:r w:rsidR="00922AEC">
        <w:rPr>
          <w:rFonts w:ascii="Times New Roman" w:hAnsi="Times New Roman"/>
          <w:spacing w:val="2"/>
          <w:sz w:val="28"/>
          <w:szCs w:val="28"/>
          <w:lang w:eastAsia="ru-RU"/>
        </w:rPr>
        <w:t>ой</w:t>
      </w:r>
      <w:r w:rsidR="00922AEC" w:rsidRPr="00D8059E">
        <w:rPr>
          <w:rFonts w:ascii="Times New Roman" w:hAnsi="Times New Roman"/>
          <w:spacing w:val="2"/>
          <w:sz w:val="28"/>
          <w:szCs w:val="28"/>
          <w:lang w:eastAsia="ru-RU"/>
        </w:rPr>
        <w:t xml:space="preserve"> дежурно-диспетчерск</w:t>
      </w:r>
      <w:r w:rsidR="00922AEC">
        <w:rPr>
          <w:rFonts w:ascii="Times New Roman" w:hAnsi="Times New Roman"/>
          <w:spacing w:val="2"/>
          <w:sz w:val="28"/>
          <w:szCs w:val="28"/>
          <w:lang w:eastAsia="ru-RU"/>
        </w:rPr>
        <w:t>ой</w:t>
      </w:r>
      <w:r w:rsidR="00922AEC" w:rsidRPr="00D8059E">
        <w:rPr>
          <w:rFonts w:ascii="Times New Roman" w:hAnsi="Times New Roman"/>
          <w:spacing w:val="2"/>
          <w:sz w:val="28"/>
          <w:szCs w:val="28"/>
          <w:lang w:eastAsia="ru-RU"/>
        </w:rPr>
        <w:t xml:space="preserve"> служ</w:t>
      </w:r>
      <w:r w:rsidR="00922AEC">
        <w:rPr>
          <w:rFonts w:ascii="Times New Roman" w:hAnsi="Times New Roman"/>
          <w:spacing w:val="2"/>
          <w:sz w:val="28"/>
          <w:szCs w:val="28"/>
          <w:lang w:eastAsia="ru-RU"/>
        </w:rPr>
        <w:t>бы (далее – ЕДДС)</w:t>
      </w:r>
      <w:r w:rsidR="00922AEC" w:rsidRPr="002844F1">
        <w:rPr>
          <w:rFonts w:ascii="Times New Roman" w:hAnsi="Times New Roman"/>
          <w:spacing w:val="2"/>
          <w:sz w:val="28"/>
          <w:szCs w:val="28"/>
          <w:lang w:eastAsia="ru-RU"/>
        </w:rPr>
        <w:t xml:space="preserve"> города Благовещенска согласно </w:t>
      </w:r>
      <w:r w:rsidR="00922AEC">
        <w:rPr>
          <w:rFonts w:ascii="Times New Roman" w:hAnsi="Times New Roman"/>
          <w:spacing w:val="2"/>
          <w:sz w:val="28"/>
          <w:szCs w:val="28"/>
          <w:lang w:eastAsia="ru-RU"/>
        </w:rPr>
        <w:t>п</w:t>
      </w:r>
      <w:r w:rsidR="00922AEC" w:rsidRPr="002844F1">
        <w:rPr>
          <w:rFonts w:ascii="Times New Roman" w:hAnsi="Times New Roman"/>
          <w:spacing w:val="2"/>
          <w:sz w:val="28"/>
          <w:szCs w:val="28"/>
          <w:lang w:eastAsia="ru-RU"/>
        </w:rPr>
        <w:t xml:space="preserve">риложению </w:t>
      </w:r>
      <w:r w:rsidR="002D513A">
        <w:rPr>
          <w:rFonts w:ascii="Times New Roman" w:hAnsi="Times New Roman"/>
          <w:spacing w:val="2"/>
          <w:sz w:val="28"/>
          <w:szCs w:val="28"/>
          <w:lang w:eastAsia="ru-RU"/>
        </w:rPr>
        <w:t xml:space="preserve">№ 1 </w:t>
      </w:r>
      <w:r w:rsidR="00922AEC" w:rsidRPr="002844F1">
        <w:rPr>
          <w:rFonts w:ascii="Times New Roman" w:hAnsi="Times New Roman"/>
          <w:spacing w:val="2"/>
          <w:sz w:val="28"/>
          <w:szCs w:val="28"/>
          <w:lang w:eastAsia="ru-RU"/>
        </w:rPr>
        <w:t xml:space="preserve">к настоящему </w:t>
      </w:r>
      <w:r w:rsidR="00922AEC">
        <w:rPr>
          <w:rFonts w:ascii="Times New Roman" w:hAnsi="Times New Roman"/>
          <w:spacing w:val="2"/>
          <w:sz w:val="28"/>
          <w:szCs w:val="28"/>
          <w:lang w:eastAsia="ru-RU"/>
        </w:rPr>
        <w:t>Порядку</w:t>
      </w:r>
      <w:r w:rsidR="00922AEC" w:rsidRPr="002844F1">
        <w:rPr>
          <w:rFonts w:ascii="Times New Roman" w:hAnsi="Times New Roman"/>
          <w:spacing w:val="2"/>
          <w:sz w:val="28"/>
          <w:szCs w:val="28"/>
          <w:lang w:eastAsia="ru-RU"/>
        </w:rPr>
        <w:t>.</w:t>
      </w:r>
    </w:p>
    <w:p w:rsidR="0019333C" w:rsidRPr="002844F1" w:rsidRDefault="00A0620D" w:rsidP="00730CE1">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2.2.2.</w:t>
      </w:r>
      <w:r w:rsidRPr="002844F1">
        <w:rPr>
          <w:rFonts w:ascii="Times New Roman" w:hAnsi="Times New Roman"/>
          <w:spacing w:val="2"/>
          <w:sz w:val="28"/>
          <w:szCs w:val="28"/>
          <w:lang w:eastAsia="ru-RU"/>
        </w:rPr>
        <w:tab/>
      </w:r>
      <w:proofErr w:type="gramStart"/>
      <w:r w:rsidRPr="002844F1">
        <w:rPr>
          <w:rFonts w:ascii="Times New Roman" w:hAnsi="Times New Roman"/>
          <w:spacing w:val="2"/>
          <w:sz w:val="28"/>
          <w:szCs w:val="28"/>
          <w:lang w:eastAsia="ru-RU"/>
        </w:rPr>
        <w:t xml:space="preserve">ЕДДС города Благовещенска оповещает отдел </w:t>
      </w:r>
      <w:r w:rsidR="00730CE1">
        <w:rPr>
          <w:rFonts w:ascii="Times New Roman" w:hAnsi="Times New Roman"/>
          <w:spacing w:val="2"/>
          <w:sz w:val="28"/>
          <w:szCs w:val="28"/>
          <w:lang w:eastAsia="ru-RU"/>
        </w:rPr>
        <w:t xml:space="preserve">мониторинга и контроля </w:t>
      </w:r>
      <w:r w:rsidR="00730CE1" w:rsidRPr="00730CE1">
        <w:rPr>
          <w:rFonts w:ascii="Times New Roman" w:hAnsi="Times New Roman"/>
          <w:spacing w:val="2"/>
          <w:sz w:val="28"/>
          <w:szCs w:val="28"/>
          <w:lang w:eastAsia="ru-RU"/>
        </w:rPr>
        <w:t>устр</w:t>
      </w:r>
      <w:r w:rsidR="00730CE1">
        <w:rPr>
          <w:rFonts w:ascii="Times New Roman" w:hAnsi="Times New Roman"/>
          <w:spacing w:val="2"/>
          <w:sz w:val="28"/>
          <w:szCs w:val="28"/>
          <w:lang w:eastAsia="ru-RU"/>
        </w:rPr>
        <w:t xml:space="preserve">анения аварий на объектах ЖКХ </w:t>
      </w:r>
      <w:r w:rsidR="00730CE1" w:rsidRPr="00730CE1">
        <w:rPr>
          <w:rFonts w:ascii="Times New Roman" w:hAnsi="Times New Roman"/>
          <w:spacing w:val="2"/>
          <w:sz w:val="28"/>
          <w:szCs w:val="28"/>
          <w:lang w:eastAsia="ru-RU"/>
        </w:rPr>
        <w:t xml:space="preserve">государственного бюджетного учреждения Амурской области «Дирекция развития коммунального комплекса» </w:t>
      </w:r>
      <w:r w:rsidR="00730CE1">
        <w:rPr>
          <w:rFonts w:ascii="Times New Roman" w:hAnsi="Times New Roman"/>
          <w:spacing w:val="2"/>
          <w:sz w:val="28"/>
          <w:szCs w:val="28"/>
          <w:lang w:eastAsia="ru-RU"/>
        </w:rPr>
        <w:t xml:space="preserve">(далее - </w:t>
      </w:r>
      <w:r w:rsidR="00730CE1" w:rsidRPr="002844F1">
        <w:rPr>
          <w:rFonts w:ascii="Times New Roman" w:hAnsi="Times New Roman"/>
          <w:spacing w:val="2"/>
          <w:sz w:val="28"/>
          <w:szCs w:val="28"/>
          <w:lang w:eastAsia="ru-RU"/>
        </w:rPr>
        <w:t xml:space="preserve">МКА </w:t>
      </w:r>
      <w:r w:rsidR="00730CE1" w:rsidRPr="00730CE1">
        <w:rPr>
          <w:rFonts w:ascii="Times New Roman" w:hAnsi="Times New Roman"/>
          <w:spacing w:val="2"/>
          <w:sz w:val="28"/>
          <w:szCs w:val="28"/>
          <w:lang w:eastAsia="ru-RU"/>
        </w:rPr>
        <w:t>ГБУ АО «ДРКК»)</w:t>
      </w:r>
      <w:r w:rsidR="00730CE1">
        <w:rPr>
          <w:rFonts w:ascii="Times New Roman" w:hAnsi="Times New Roman"/>
          <w:spacing w:val="2"/>
          <w:sz w:val="28"/>
          <w:szCs w:val="28"/>
          <w:lang w:eastAsia="ru-RU"/>
        </w:rPr>
        <w:t xml:space="preserve"> </w:t>
      </w:r>
      <w:r w:rsidRPr="002844F1">
        <w:rPr>
          <w:rFonts w:ascii="Times New Roman" w:hAnsi="Times New Roman"/>
          <w:spacing w:val="2"/>
          <w:sz w:val="28"/>
          <w:szCs w:val="28"/>
          <w:lang w:eastAsia="ru-RU"/>
        </w:rPr>
        <w:t>в течение 20 минут с момента возникновения технологического нарушения и далее каждые 30 мину</w:t>
      </w:r>
      <w:r w:rsidR="00591CE5" w:rsidRPr="002844F1">
        <w:rPr>
          <w:rFonts w:ascii="Times New Roman" w:hAnsi="Times New Roman"/>
          <w:spacing w:val="2"/>
          <w:sz w:val="28"/>
          <w:szCs w:val="28"/>
          <w:lang w:eastAsia="ru-RU"/>
        </w:rPr>
        <w:t>т о плановых сроках устранения</w:t>
      </w:r>
      <w:r w:rsidR="00A87CF8" w:rsidRPr="002844F1">
        <w:rPr>
          <w:rFonts w:ascii="Times New Roman" w:hAnsi="Times New Roman"/>
          <w:spacing w:val="2"/>
          <w:sz w:val="28"/>
          <w:szCs w:val="28"/>
          <w:lang w:eastAsia="ru-RU"/>
        </w:rPr>
        <w:t>, о прохождении и о завершении</w:t>
      </w:r>
      <w:r w:rsidR="00591CE5" w:rsidRPr="002844F1">
        <w:rPr>
          <w:rFonts w:ascii="Times New Roman" w:hAnsi="Times New Roman"/>
          <w:spacing w:val="2"/>
          <w:sz w:val="28"/>
          <w:szCs w:val="28"/>
          <w:lang w:eastAsia="ru-RU"/>
        </w:rPr>
        <w:t xml:space="preserve"> </w:t>
      </w:r>
      <w:r w:rsidRPr="002844F1">
        <w:rPr>
          <w:rFonts w:ascii="Times New Roman" w:hAnsi="Times New Roman"/>
          <w:spacing w:val="2"/>
          <w:sz w:val="28"/>
          <w:szCs w:val="28"/>
          <w:lang w:eastAsia="ru-RU"/>
        </w:rPr>
        <w:t>технологического нарушения.</w:t>
      </w:r>
      <w:proofErr w:type="gramEnd"/>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0E3FAA" w:rsidRPr="002844F1">
        <w:rPr>
          <w:rFonts w:ascii="Times New Roman" w:hAnsi="Times New Roman"/>
          <w:spacing w:val="2"/>
          <w:sz w:val="28"/>
          <w:szCs w:val="28"/>
          <w:lang w:eastAsia="ru-RU"/>
        </w:rPr>
        <w:t>3</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Основными задачами персонала при ликвидации технологических нарушений являются: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а) предотвращение развития нарушений, исключение </w:t>
      </w:r>
      <w:proofErr w:type="spellStart"/>
      <w:r w:rsidRPr="002844F1">
        <w:rPr>
          <w:rFonts w:ascii="Times New Roman" w:hAnsi="Times New Roman"/>
          <w:spacing w:val="2"/>
          <w:sz w:val="28"/>
          <w:szCs w:val="28"/>
          <w:lang w:eastAsia="ru-RU"/>
        </w:rPr>
        <w:t>травмирования</w:t>
      </w:r>
      <w:proofErr w:type="spellEnd"/>
      <w:r w:rsidRPr="002844F1">
        <w:rPr>
          <w:rFonts w:ascii="Times New Roman" w:hAnsi="Times New Roman"/>
          <w:spacing w:val="2"/>
          <w:sz w:val="28"/>
          <w:szCs w:val="28"/>
          <w:lang w:eastAsia="ru-RU"/>
        </w:rPr>
        <w:t xml:space="preserve"> персонала и повреждения оборудования, не затронутого технологическим нарушением;</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б) быстрое восстановление теплоснабжения потребителей и нормальных параметров отпускаемого потребителям энергоносителя;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в) создание наиболее надежных послеаварийной схемы и режима работы системы в целом и ее частей;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г) выяснение состояния отключившегося и отключенного оборудования и при возможности включение его в работу.</w:t>
      </w:r>
    </w:p>
    <w:p w:rsidR="009862A1" w:rsidRPr="002844F1" w:rsidRDefault="00A0620D" w:rsidP="009862A1">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0E3FAA" w:rsidRPr="002844F1">
        <w:rPr>
          <w:rFonts w:ascii="Times New Roman" w:hAnsi="Times New Roman"/>
          <w:spacing w:val="2"/>
          <w:sz w:val="28"/>
          <w:szCs w:val="28"/>
          <w:lang w:eastAsia="ru-RU"/>
        </w:rPr>
        <w:t>4</w:t>
      </w:r>
      <w:r w:rsidR="009862A1">
        <w:rPr>
          <w:rFonts w:ascii="Times New Roman" w:hAnsi="Times New Roman"/>
          <w:spacing w:val="2"/>
          <w:sz w:val="28"/>
          <w:szCs w:val="28"/>
          <w:lang w:eastAsia="ru-RU"/>
        </w:rPr>
        <w:t xml:space="preserve">. </w:t>
      </w:r>
      <w:r w:rsidR="009862A1" w:rsidRPr="002844F1">
        <w:rPr>
          <w:rFonts w:ascii="Times New Roman" w:hAnsi="Times New Roman"/>
          <w:spacing w:val="2"/>
          <w:sz w:val="28"/>
          <w:szCs w:val="28"/>
          <w:lang w:eastAsia="ru-RU"/>
        </w:rPr>
        <w:t xml:space="preserve">На каждом объекте организаций должны быть местная инструкция по предотвращению и ликвидации технологических нарушений и схема оповещения и управления, которая составляется в соответствии с типовой инструкцией и планы ликвидации технологических нарушений на объектах жизнеобеспечения. </w:t>
      </w:r>
      <w:proofErr w:type="gramStart"/>
      <w:r w:rsidR="009862A1" w:rsidRPr="002844F1">
        <w:rPr>
          <w:rFonts w:ascii="Times New Roman" w:hAnsi="Times New Roman"/>
          <w:spacing w:val="2"/>
          <w:sz w:val="28"/>
          <w:szCs w:val="28"/>
          <w:lang w:eastAsia="ru-RU"/>
        </w:rPr>
        <w:t xml:space="preserve">Планы </w:t>
      </w:r>
      <w:r w:rsidR="009862A1" w:rsidRPr="002844F1">
        <w:rPr>
          <w:rFonts w:ascii="Times New Roman" w:hAnsi="Times New Roman"/>
          <w:spacing w:val="2"/>
          <w:sz w:val="28"/>
          <w:szCs w:val="28"/>
          <w:lang w:eastAsia="ru-RU"/>
        </w:rPr>
        <w:lastRenderedPageBreak/>
        <w:t xml:space="preserve">ликвидации технологических нарушений на объектах жизнеобеспечения должны быть согласованы с </w:t>
      </w:r>
      <w:r w:rsidR="00730CE1">
        <w:rPr>
          <w:rFonts w:ascii="Times New Roman" w:hAnsi="Times New Roman"/>
          <w:spacing w:val="2"/>
          <w:sz w:val="28"/>
          <w:szCs w:val="28"/>
          <w:lang w:eastAsia="ru-RU"/>
        </w:rPr>
        <w:t>управлением ЖКХ администрации города Благовещенска,</w:t>
      </w:r>
      <w:r w:rsidR="009862A1" w:rsidRPr="002844F1">
        <w:rPr>
          <w:rFonts w:ascii="Times New Roman" w:hAnsi="Times New Roman"/>
          <w:spacing w:val="2"/>
          <w:sz w:val="28"/>
          <w:szCs w:val="28"/>
          <w:lang w:eastAsia="ru-RU"/>
        </w:rPr>
        <w:t xml:space="preserve"> АО «</w:t>
      </w:r>
      <w:r w:rsidR="00730CE1" w:rsidRPr="00730CE1">
        <w:rPr>
          <w:rFonts w:ascii="Times New Roman" w:hAnsi="Times New Roman"/>
          <w:spacing w:val="2"/>
          <w:sz w:val="28"/>
          <w:szCs w:val="28"/>
          <w:lang w:eastAsia="ru-RU"/>
        </w:rPr>
        <w:t>Дальневосточная распределительная сетевая компания</w:t>
      </w:r>
      <w:r w:rsidR="009862A1" w:rsidRPr="002844F1">
        <w:rPr>
          <w:rFonts w:ascii="Times New Roman" w:hAnsi="Times New Roman"/>
          <w:spacing w:val="2"/>
          <w:sz w:val="28"/>
          <w:szCs w:val="28"/>
          <w:lang w:eastAsia="ru-RU"/>
        </w:rPr>
        <w:t xml:space="preserve">», </w:t>
      </w:r>
      <w:r w:rsidR="00730CE1" w:rsidRPr="00730CE1">
        <w:rPr>
          <w:rFonts w:ascii="Times New Roman" w:hAnsi="Times New Roman"/>
          <w:spacing w:val="2"/>
          <w:sz w:val="28"/>
          <w:szCs w:val="28"/>
          <w:lang w:eastAsia="ru-RU"/>
        </w:rPr>
        <w:t>Министерство</w:t>
      </w:r>
      <w:r w:rsidR="00730CE1">
        <w:rPr>
          <w:rFonts w:ascii="Times New Roman" w:hAnsi="Times New Roman"/>
          <w:spacing w:val="2"/>
          <w:sz w:val="28"/>
          <w:szCs w:val="28"/>
          <w:lang w:eastAsia="ru-RU"/>
        </w:rPr>
        <w:t>м</w:t>
      </w:r>
      <w:r w:rsidR="00730CE1" w:rsidRPr="00730CE1">
        <w:rPr>
          <w:rFonts w:ascii="Times New Roman" w:hAnsi="Times New Roman"/>
          <w:spacing w:val="2"/>
          <w:sz w:val="28"/>
          <w:szCs w:val="28"/>
          <w:lang w:eastAsia="ru-RU"/>
        </w:rPr>
        <w:t xml:space="preserve"> по делам гражданской обороны, чрезвычайным ситуациям и ликвидации последствий стихийных бедствий </w:t>
      </w:r>
      <w:r w:rsidR="00730CE1">
        <w:rPr>
          <w:rFonts w:ascii="Times New Roman" w:hAnsi="Times New Roman"/>
          <w:spacing w:val="2"/>
          <w:sz w:val="28"/>
          <w:szCs w:val="28"/>
          <w:lang w:eastAsia="ru-RU"/>
        </w:rPr>
        <w:t>(</w:t>
      </w:r>
      <w:r w:rsidR="009862A1" w:rsidRPr="002844F1">
        <w:rPr>
          <w:rFonts w:ascii="Times New Roman" w:hAnsi="Times New Roman"/>
          <w:spacing w:val="2"/>
          <w:sz w:val="28"/>
          <w:szCs w:val="28"/>
          <w:lang w:eastAsia="ru-RU"/>
        </w:rPr>
        <w:t>МЧС</w:t>
      </w:r>
      <w:r w:rsidR="00730CE1">
        <w:rPr>
          <w:rFonts w:ascii="Times New Roman" w:hAnsi="Times New Roman"/>
          <w:spacing w:val="2"/>
          <w:sz w:val="28"/>
          <w:szCs w:val="28"/>
          <w:lang w:eastAsia="ru-RU"/>
        </w:rPr>
        <w:t>)</w:t>
      </w:r>
      <w:r w:rsidR="009862A1" w:rsidRPr="002844F1">
        <w:rPr>
          <w:rFonts w:ascii="Times New Roman" w:hAnsi="Times New Roman"/>
          <w:spacing w:val="2"/>
          <w:sz w:val="28"/>
          <w:szCs w:val="28"/>
          <w:lang w:eastAsia="ru-RU"/>
        </w:rPr>
        <w:t xml:space="preserve">, </w:t>
      </w:r>
      <w:r w:rsidR="004639F0" w:rsidRPr="004639F0">
        <w:rPr>
          <w:rFonts w:ascii="Times New Roman" w:hAnsi="Times New Roman"/>
          <w:spacing w:val="2"/>
          <w:sz w:val="28"/>
          <w:szCs w:val="28"/>
          <w:lang w:eastAsia="ru-RU"/>
        </w:rPr>
        <w:t>межмуниципальны</w:t>
      </w:r>
      <w:r w:rsidR="004639F0">
        <w:rPr>
          <w:rFonts w:ascii="Times New Roman" w:hAnsi="Times New Roman"/>
          <w:spacing w:val="2"/>
          <w:sz w:val="28"/>
          <w:szCs w:val="28"/>
          <w:lang w:eastAsia="ru-RU"/>
        </w:rPr>
        <w:t>м</w:t>
      </w:r>
      <w:r w:rsidR="004639F0" w:rsidRPr="004639F0">
        <w:rPr>
          <w:rFonts w:ascii="Times New Roman" w:hAnsi="Times New Roman"/>
          <w:spacing w:val="2"/>
          <w:sz w:val="28"/>
          <w:szCs w:val="28"/>
          <w:lang w:eastAsia="ru-RU"/>
        </w:rPr>
        <w:t xml:space="preserve"> отдел</w:t>
      </w:r>
      <w:r w:rsidR="004639F0">
        <w:rPr>
          <w:rFonts w:ascii="Times New Roman" w:hAnsi="Times New Roman"/>
          <w:spacing w:val="2"/>
          <w:sz w:val="28"/>
          <w:szCs w:val="28"/>
          <w:lang w:eastAsia="ru-RU"/>
        </w:rPr>
        <w:t>ом</w:t>
      </w:r>
      <w:r w:rsidR="004639F0" w:rsidRPr="004639F0">
        <w:rPr>
          <w:rFonts w:ascii="Times New Roman" w:hAnsi="Times New Roman"/>
          <w:spacing w:val="2"/>
          <w:sz w:val="28"/>
          <w:szCs w:val="28"/>
          <w:lang w:eastAsia="ru-RU"/>
        </w:rPr>
        <w:t xml:space="preserve"> Министерства внутренних дел Российской Федерации </w:t>
      </w:r>
      <w:r w:rsidR="004639F0">
        <w:rPr>
          <w:rFonts w:ascii="Times New Roman" w:hAnsi="Times New Roman"/>
          <w:spacing w:val="2"/>
          <w:sz w:val="28"/>
          <w:szCs w:val="28"/>
          <w:lang w:eastAsia="ru-RU"/>
        </w:rPr>
        <w:t>(</w:t>
      </w:r>
      <w:r w:rsidR="009862A1" w:rsidRPr="002844F1">
        <w:rPr>
          <w:rFonts w:ascii="Times New Roman" w:hAnsi="Times New Roman"/>
          <w:spacing w:val="2"/>
          <w:sz w:val="28"/>
          <w:szCs w:val="28"/>
          <w:lang w:eastAsia="ru-RU"/>
        </w:rPr>
        <w:t>МО МВД России</w:t>
      </w:r>
      <w:r w:rsidR="004639F0">
        <w:rPr>
          <w:rFonts w:ascii="Times New Roman" w:hAnsi="Times New Roman"/>
          <w:spacing w:val="2"/>
          <w:sz w:val="28"/>
          <w:szCs w:val="28"/>
          <w:lang w:eastAsia="ru-RU"/>
        </w:rPr>
        <w:t>)</w:t>
      </w:r>
      <w:r w:rsidR="009862A1" w:rsidRPr="002844F1">
        <w:rPr>
          <w:rFonts w:ascii="Times New Roman" w:hAnsi="Times New Roman"/>
          <w:spacing w:val="2"/>
          <w:sz w:val="28"/>
          <w:szCs w:val="28"/>
          <w:lang w:eastAsia="ru-RU"/>
        </w:rPr>
        <w:t xml:space="preserve">, </w:t>
      </w:r>
      <w:r w:rsidR="004639F0" w:rsidRPr="004639F0">
        <w:rPr>
          <w:rFonts w:ascii="Times New Roman" w:hAnsi="Times New Roman"/>
          <w:spacing w:val="2"/>
          <w:sz w:val="28"/>
          <w:szCs w:val="28"/>
          <w:lang w:eastAsia="ru-RU"/>
        </w:rPr>
        <w:t>Министерство</w:t>
      </w:r>
      <w:r w:rsidR="004639F0">
        <w:rPr>
          <w:rFonts w:ascii="Times New Roman" w:hAnsi="Times New Roman"/>
          <w:spacing w:val="2"/>
          <w:sz w:val="28"/>
          <w:szCs w:val="28"/>
          <w:lang w:eastAsia="ru-RU"/>
        </w:rPr>
        <w:t>м</w:t>
      </w:r>
      <w:r w:rsidR="004639F0" w:rsidRPr="004639F0">
        <w:rPr>
          <w:rFonts w:ascii="Times New Roman" w:hAnsi="Times New Roman"/>
          <w:spacing w:val="2"/>
          <w:sz w:val="28"/>
          <w:szCs w:val="28"/>
          <w:lang w:eastAsia="ru-RU"/>
        </w:rPr>
        <w:t xml:space="preserve"> здравоохранения </w:t>
      </w:r>
      <w:r w:rsidR="004639F0">
        <w:rPr>
          <w:rFonts w:ascii="Times New Roman" w:hAnsi="Times New Roman"/>
          <w:spacing w:val="2"/>
          <w:sz w:val="28"/>
          <w:szCs w:val="28"/>
          <w:lang w:eastAsia="ru-RU"/>
        </w:rPr>
        <w:t>Р</w:t>
      </w:r>
      <w:r w:rsidR="004639F0" w:rsidRPr="004639F0">
        <w:rPr>
          <w:rFonts w:ascii="Times New Roman" w:hAnsi="Times New Roman"/>
          <w:spacing w:val="2"/>
          <w:sz w:val="28"/>
          <w:szCs w:val="28"/>
          <w:lang w:eastAsia="ru-RU"/>
        </w:rPr>
        <w:t xml:space="preserve">оссийской </w:t>
      </w:r>
      <w:r w:rsidR="004639F0">
        <w:rPr>
          <w:rFonts w:ascii="Times New Roman" w:hAnsi="Times New Roman"/>
          <w:spacing w:val="2"/>
          <w:sz w:val="28"/>
          <w:szCs w:val="28"/>
          <w:lang w:eastAsia="ru-RU"/>
        </w:rPr>
        <w:t>Ф</w:t>
      </w:r>
      <w:r w:rsidR="004639F0" w:rsidRPr="004639F0">
        <w:rPr>
          <w:rFonts w:ascii="Times New Roman" w:hAnsi="Times New Roman"/>
          <w:spacing w:val="2"/>
          <w:sz w:val="28"/>
          <w:szCs w:val="28"/>
          <w:lang w:eastAsia="ru-RU"/>
        </w:rPr>
        <w:t>едерации</w:t>
      </w:r>
      <w:r w:rsidR="004639F0">
        <w:rPr>
          <w:rFonts w:ascii="Times New Roman" w:hAnsi="Times New Roman"/>
          <w:spacing w:val="2"/>
          <w:sz w:val="28"/>
          <w:szCs w:val="28"/>
          <w:lang w:eastAsia="ru-RU"/>
        </w:rPr>
        <w:t xml:space="preserve"> (</w:t>
      </w:r>
      <w:r w:rsidR="009862A1" w:rsidRPr="002844F1">
        <w:rPr>
          <w:rFonts w:ascii="Times New Roman" w:hAnsi="Times New Roman"/>
          <w:spacing w:val="2"/>
          <w:sz w:val="28"/>
          <w:szCs w:val="28"/>
          <w:lang w:eastAsia="ru-RU"/>
        </w:rPr>
        <w:t>скорой медицинской помощью</w:t>
      </w:r>
      <w:r w:rsidR="004639F0">
        <w:rPr>
          <w:rFonts w:ascii="Times New Roman" w:hAnsi="Times New Roman"/>
          <w:spacing w:val="2"/>
          <w:sz w:val="28"/>
          <w:szCs w:val="28"/>
          <w:lang w:eastAsia="ru-RU"/>
        </w:rPr>
        <w:t>)</w:t>
      </w:r>
      <w:r w:rsidR="009862A1" w:rsidRPr="002844F1">
        <w:rPr>
          <w:rFonts w:ascii="Times New Roman" w:hAnsi="Times New Roman"/>
          <w:spacing w:val="2"/>
          <w:sz w:val="28"/>
          <w:szCs w:val="28"/>
          <w:lang w:eastAsia="ru-RU"/>
        </w:rPr>
        <w:t xml:space="preserve"> и должны содержать документы, определяющие их взаимодействие при ликвидации</w:t>
      </w:r>
      <w:proofErr w:type="gramEnd"/>
      <w:r w:rsidR="009862A1" w:rsidRPr="002844F1">
        <w:rPr>
          <w:rFonts w:ascii="Times New Roman" w:hAnsi="Times New Roman"/>
          <w:spacing w:val="2"/>
          <w:sz w:val="28"/>
          <w:szCs w:val="28"/>
          <w:lang w:eastAsia="ru-RU"/>
        </w:rPr>
        <w:t xml:space="preserve"> технологических нарушений. Ликвидацией технологических нарушений на котельной или тепловых сетях должен руководить ответственный за исправное состояние и безопасную эксплуатацию тепловых энергоустановок объекта. В случае необходимости руководитель организации имеет право поручить руководство ликвидацией технологического нарушения другому лицу или взять руководство на себя, сделав запись в оперативном журнале. О замене ставится в известность как вышестоящий, так и подчиненный оперативный персонал.</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0E3FAA" w:rsidRPr="002844F1">
        <w:rPr>
          <w:rFonts w:ascii="Times New Roman" w:hAnsi="Times New Roman"/>
          <w:spacing w:val="2"/>
          <w:sz w:val="28"/>
          <w:szCs w:val="28"/>
          <w:lang w:eastAsia="ru-RU"/>
        </w:rPr>
        <w:t>5</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 xml:space="preserve">Приемка и сдача смены во время ликвидации технологических нарушений запрещаются. При затянувшейся ликвидации технологического нарушения в </w:t>
      </w:r>
      <w:r w:rsidR="00591CE5" w:rsidRPr="002844F1">
        <w:rPr>
          <w:rFonts w:ascii="Times New Roman" w:hAnsi="Times New Roman"/>
          <w:spacing w:val="2"/>
          <w:sz w:val="28"/>
          <w:szCs w:val="28"/>
          <w:lang w:eastAsia="ru-RU"/>
        </w:rPr>
        <w:t>зависимости от его характера до</w:t>
      </w:r>
      <w:r w:rsidRPr="002844F1">
        <w:rPr>
          <w:rFonts w:ascii="Times New Roman" w:hAnsi="Times New Roman"/>
          <w:spacing w:val="2"/>
          <w:sz w:val="28"/>
          <w:szCs w:val="28"/>
          <w:lang w:eastAsia="ru-RU"/>
        </w:rPr>
        <w:t>пускается сдача смены с разрешения начальника объекта жизнеобеспечения, на котором произошло технологическое нарушение.</w:t>
      </w:r>
    </w:p>
    <w:p w:rsidR="00A0620D" w:rsidRPr="002844F1" w:rsidRDefault="00591CE5"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0E3FAA" w:rsidRPr="002844F1">
        <w:rPr>
          <w:rFonts w:ascii="Times New Roman" w:hAnsi="Times New Roman"/>
          <w:spacing w:val="2"/>
          <w:sz w:val="28"/>
          <w:szCs w:val="28"/>
          <w:lang w:eastAsia="ru-RU"/>
        </w:rPr>
        <w:t>6</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r>
      <w:r w:rsidR="00A0620D" w:rsidRPr="002844F1">
        <w:rPr>
          <w:rFonts w:ascii="Times New Roman" w:hAnsi="Times New Roman"/>
          <w:spacing w:val="2"/>
          <w:sz w:val="28"/>
          <w:szCs w:val="28"/>
          <w:lang w:eastAsia="ru-RU"/>
        </w:rPr>
        <w:t xml:space="preserve">Оперативный персонал </w:t>
      </w:r>
      <w:r w:rsidRPr="002844F1">
        <w:rPr>
          <w:rFonts w:ascii="Times New Roman" w:hAnsi="Times New Roman"/>
          <w:spacing w:val="2"/>
          <w:sz w:val="28"/>
          <w:szCs w:val="28"/>
          <w:lang w:eastAsia="ru-RU"/>
        </w:rPr>
        <w:t>и руководитель организации несу</w:t>
      </w:r>
      <w:r w:rsidR="00A0620D" w:rsidRPr="002844F1">
        <w:rPr>
          <w:rFonts w:ascii="Times New Roman" w:hAnsi="Times New Roman"/>
          <w:spacing w:val="2"/>
          <w:sz w:val="28"/>
          <w:szCs w:val="28"/>
          <w:lang w:eastAsia="ru-RU"/>
        </w:rPr>
        <w:t>т полную ответственность за ликвидацию технологического нарушения, принимая решения и осуществляя мероприятия по восстановлению нормального режима независимо от присутствия лиц из числа административно-технического персонала.</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0E3FAA" w:rsidRPr="002844F1">
        <w:rPr>
          <w:rFonts w:ascii="Times New Roman" w:hAnsi="Times New Roman"/>
          <w:spacing w:val="2"/>
          <w:sz w:val="28"/>
          <w:szCs w:val="28"/>
          <w:lang w:eastAsia="ru-RU"/>
        </w:rPr>
        <w:t>7</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 xml:space="preserve">При возникновении технологического нарушения </w:t>
      </w:r>
      <w:r w:rsidR="00591CE5" w:rsidRPr="002844F1">
        <w:rPr>
          <w:rFonts w:ascii="Times New Roman" w:hAnsi="Times New Roman"/>
          <w:spacing w:val="2"/>
          <w:sz w:val="28"/>
          <w:szCs w:val="28"/>
          <w:lang w:eastAsia="ru-RU"/>
        </w:rPr>
        <w:t xml:space="preserve">оперативный </w:t>
      </w:r>
      <w:r w:rsidRPr="002844F1">
        <w:rPr>
          <w:rFonts w:ascii="Times New Roman" w:hAnsi="Times New Roman"/>
          <w:spacing w:val="2"/>
          <w:sz w:val="28"/>
          <w:szCs w:val="28"/>
          <w:lang w:eastAsia="ru-RU"/>
        </w:rPr>
        <w:t>персонал принимает меры по локализации и ликвидации создавшегося положения, обеспечив безопасность для людей и оборудования. При несрабатывании технологических защит оперативный персонал немедленно выполняет операции, предусмотренные данной защитой.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0E3FAA" w:rsidRPr="002844F1">
        <w:rPr>
          <w:rFonts w:ascii="Times New Roman" w:hAnsi="Times New Roman"/>
          <w:spacing w:val="2"/>
          <w:sz w:val="28"/>
          <w:szCs w:val="28"/>
          <w:lang w:eastAsia="ru-RU"/>
        </w:rPr>
        <w:t>8</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r>
      <w:r w:rsidR="009862A1" w:rsidRPr="002844F1">
        <w:rPr>
          <w:rFonts w:ascii="Times New Roman" w:hAnsi="Times New Roman"/>
          <w:spacing w:val="2"/>
          <w:sz w:val="28"/>
          <w:szCs w:val="28"/>
          <w:lang w:eastAsia="ru-RU"/>
        </w:rPr>
        <w:t>Все переключения в электрических и тепловых схемах при технологических нарушениях производятс</w:t>
      </w:r>
      <w:r w:rsidR="009862A1">
        <w:rPr>
          <w:rFonts w:ascii="Times New Roman" w:hAnsi="Times New Roman"/>
          <w:spacing w:val="2"/>
          <w:sz w:val="28"/>
          <w:szCs w:val="28"/>
          <w:lang w:eastAsia="ru-RU"/>
        </w:rPr>
        <w:t xml:space="preserve">я </w:t>
      </w:r>
      <w:r w:rsidR="009862A1" w:rsidRPr="002844F1">
        <w:rPr>
          <w:rFonts w:ascii="Times New Roman" w:hAnsi="Times New Roman"/>
          <w:spacing w:val="2"/>
          <w:sz w:val="28"/>
          <w:szCs w:val="28"/>
          <w:lang w:eastAsia="ru-RU"/>
        </w:rPr>
        <w:t>оперативным персоналом в соответствии с инструкциями организации при обязательном применении всех защитных средств.</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0E3FAA" w:rsidRPr="002844F1">
        <w:rPr>
          <w:rFonts w:ascii="Times New Roman" w:hAnsi="Times New Roman"/>
          <w:spacing w:val="2"/>
          <w:sz w:val="28"/>
          <w:szCs w:val="28"/>
          <w:lang w:eastAsia="ru-RU"/>
        </w:rPr>
        <w:t>9</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Оперативный персонал контролирует работу автоматики,</w:t>
      </w:r>
      <w:r w:rsidR="00591CE5" w:rsidRPr="002844F1">
        <w:rPr>
          <w:rFonts w:ascii="Times New Roman" w:hAnsi="Times New Roman"/>
          <w:spacing w:val="2"/>
          <w:sz w:val="28"/>
          <w:szCs w:val="28"/>
          <w:lang w:eastAsia="ru-RU"/>
        </w:rPr>
        <w:t xml:space="preserve"> и,</w:t>
      </w:r>
      <w:r w:rsidRPr="002844F1">
        <w:rPr>
          <w:rFonts w:ascii="Times New Roman" w:hAnsi="Times New Roman"/>
          <w:spacing w:val="2"/>
          <w:sz w:val="28"/>
          <w:szCs w:val="28"/>
          <w:lang w:eastAsia="ru-RU"/>
        </w:rPr>
        <w:t xml:space="preserve"> убедившись в ее неправильных действиях, переходит на ручное управление. В работу защит</w:t>
      </w:r>
      <w:r w:rsidR="00591CE5" w:rsidRPr="002844F1">
        <w:rPr>
          <w:rFonts w:ascii="Times New Roman" w:hAnsi="Times New Roman"/>
          <w:spacing w:val="2"/>
          <w:sz w:val="28"/>
          <w:szCs w:val="28"/>
          <w:lang w:eastAsia="ru-RU"/>
        </w:rPr>
        <w:t>ы</w:t>
      </w:r>
      <w:r w:rsidRPr="002844F1">
        <w:rPr>
          <w:rFonts w:ascii="Times New Roman" w:hAnsi="Times New Roman"/>
          <w:spacing w:val="2"/>
          <w:sz w:val="28"/>
          <w:szCs w:val="28"/>
          <w:lang w:eastAsia="ru-RU"/>
        </w:rPr>
        <w:t xml:space="preserve"> оперативный персонал не вмешивается, и лишь при отказе действия защиты персонал выполняет ее функции.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2.2.1</w:t>
      </w:r>
      <w:r w:rsidR="000E3FAA" w:rsidRPr="002844F1">
        <w:rPr>
          <w:rFonts w:ascii="Times New Roman" w:hAnsi="Times New Roman"/>
          <w:spacing w:val="2"/>
          <w:sz w:val="28"/>
          <w:szCs w:val="28"/>
          <w:lang w:eastAsia="ru-RU"/>
        </w:rPr>
        <w:t>0</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 xml:space="preserve">Распоряжения, отдаваемые оперативному персоналу, должны быть краткими и понятными. Отдающий и принимающий </w:t>
      </w:r>
      <w:r w:rsidRPr="002844F1">
        <w:rPr>
          <w:rFonts w:ascii="Times New Roman" w:hAnsi="Times New Roman"/>
          <w:spacing w:val="2"/>
          <w:sz w:val="28"/>
          <w:szCs w:val="28"/>
          <w:lang w:eastAsia="ru-RU"/>
        </w:rPr>
        <w:lastRenderedPageBreak/>
        <w:t>команду должны четко представлять порядок производства всех намеченных операций и допустимость их выполнения по состоян</w:t>
      </w:r>
      <w:r w:rsidR="00591CE5" w:rsidRPr="002844F1">
        <w:rPr>
          <w:rFonts w:ascii="Times New Roman" w:hAnsi="Times New Roman"/>
          <w:spacing w:val="2"/>
          <w:sz w:val="28"/>
          <w:szCs w:val="28"/>
          <w:lang w:eastAsia="ru-RU"/>
        </w:rPr>
        <w:t xml:space="preserve">ию схемы и режиму оборудования. </w:t>
      </w:r>
      <w:r w:rsidRPr="002844F1">
        <w:rPr>
          <w:rFonts w:ascii="Times New Roman" w:hAnsi="Times New Roman"/>
          <w:spacing w:val="2"/>
          <w:sz w:val="28"/>
          <w:szCs w:val="28"/>
          <w:lang w:eastAsia="ru-RU"/>
        </w:rPr>
        <w:t>Исполнению подлежат только те распоряжения, которые получены от непосредственного руководителя, лично известного лицу, получающе</w:t>
      </w:r>
      <w:r w:rsidR="00591CE5" w:rsidRPr="002844F1">
        <w:rPr>
          <w:rFonts w:ascii="Times New Roman" w:hAnsi="Times New Roman"/>
          <w:spacing w:val="2"/>
          <w:sz w:val="28"/>
          <w:szCs w:val="28"/>
          <w:lang w:eastAsia="ru-RU"/>
        </w:rPr>
        <w:t>му</w:t>
      </w:r>
      <w:r w:rsidRPr="002844F1">
        <w:rPr>
          <w:rFonts w:ascii="Times New Roman" w:hAnsi="Times New Roman"/>
          <w:spacing w:val="2"/>
          <w:sz w:val="28"/>
          <w:szCs w:val="28"/>
          <w:lang w:eastAsia="ru-RU"/>
        </w:rPr>
        <w:t xml:space="preserve"> распоряжение.</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2.2.1</w:t>
      </w:r>
      <w:r w:rsidR="000E3FAA" w:rsidRPr="002844F1">
        <w:rPr>
          <w:rFonts w:ascii="Times New Roman" w:hAnsi="Times New Roman"/>
          <w:spacing w:val="2"/>
          <w:sz w:val="28"/>
          <w:szCs w:val="28"/>
          <w:lang w:eastAsia="ru-RU"/>
        </w:rPr>
        <w:t>1</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 xml:space="preserve">Эксплуатационный персонал регистрирует </w:t>
      </w:r>
      <w:r w:rsidR="00D22142" w:rsidRPr="002844F1">
        <w:rPr>
          <w:rFonts w:ascii="Times New Roman" w:hAnsi="Times New Roman"/>
          <w:spacing w:val="2"/>
          <w:sz w:val="28"/>
          <w:szCs w:val="28"/>
          <w:lang w:eastAsia="ru-RU"/>
        </w:rPr>
        <w:t xml:space="preserve">в журнале </w:t>
      </w:r>
      <w:r w:rsidRPr="002844F1">
        <w:rPr>
          <w:rFonts w:ascii="Times New Roman" w:hAnsi="Times New Roman"/>
          <w:spacing w:val="2"/>
          <w:sz w:val="28"/>
          <w:szCs w:val="28"/>
          <w:lang w:eastAsia="ru-RU"/>
        </w:rPr>
        <w:t>все обстоятельства возникновения технологического нарушения в установленном порядке.</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2.2.1</w:t>
      </w:r>
      <w:r w:rsidR="000E3FAA" w:rsidRPr="002844F1">
        <w:rPr>
          <w:rFonts w:ascii="Times New Roman" w:hAnsi="Times New Roman"/>
          <w:spacing w:val="2"/>
          <w:sz w:val="28"/>
          <w:szCs w:val="28"/>
          <w:lang w:eastAsia="ru-RU"/>
        </w:rPr>
        <w:t>2</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 xml:space="preserve">Ликвидация технологического нарушения на объекте осуществляется персоналом, находящимся </w:t>
      </w:r>
      <w:r w:rsidR="001A53FF" w:rsidRPr="002844F1">
        <w:rPr>
          <w:rFonts w:ascii="Times New Roman" w:hAnsi="Times New Roman"/>
          <w:spacing w:val="2"/>
          <w:sz w:val="28"/>
          <w:szCs w:val="28"/>
          <w:lang w:eastAsia="ru-RU"/>
        </w:rPr>
        <w:t>на смене.</w:t>
      </w:r>
      <w:r w:rsidRPr="002844F1">
        <w:rPr>
          <w:rFonts w:ascii="Times New Roman" w:hAnsi="Times New Roman"/>
          <w:spacing w:val="2"/>
          <w:sz w:val="28"/>
          <w:szCs w:val="28"/>
          <w:lang w:eastAsia="ru-RU"/>
        </w:rPr>
        <w:t xml:space="preserve"> </w:t>
      </w:r>
      <w:r w:rsidR="001A53FF" w:rsidRPr="002844F1">
        <w:rPr>
          <w:rFonts w:ascii="Times New Roman" w:hAnsi="Times New Roman"/>
          <w:spacing w:val="2"/>
          <w:sz w:val="28"/>
          <w:szCs w:val="28"/>
          <w:lang w:eastAsia="ru-RU"/>
        </w:rPr>
        <w:t>П</w:t>
      </w:r>
      <w:r w:rsidRPr="002844F1">
        <w:rPr>
          <w:rFonts w:ascii="Times New Roman" w:hAnsi="Times New Roman"/>
          <w:spacing w:val="2"/>
          <w:sz w:val="28"/>
          <w:szCs w:val="28"/>
          <w:lang w:eastAsia="ru-RU"/>
        </w:rPr>
        <w:t>од непосредственным руководством начальника смены при необх</w:t>
      </w:r>
      <w:r w:rsidR="001A53FF" w:rsidRPr="002844F1">
        <w:rPr>
          <w:rFonts w:ascii="Times New Roman" w:hAnsi="Times New Roman"/>
          <w:spacing w:val="2"/>
          <w:sz w:val="28"/>
          <w:szCs w:val="28"/>
          <w:lang w:eastAsia="ru-RU"/>
        </w:rPr>
        <w:t>одимости привлекаются аварийно-</w:t>
      </w:r>
      <w:r w:rsidRPr="002844F1">
        <w:rPr>
          <w:rFonts w:ascii="Times New Roman" w:hAnsi="Times New Roman"/>
          <w:spacing w:val="2"/>
          <w:sz w:val="28"/>
          <w:szCs w:val="28"/>
          <w:lang w:eastAsia="ru-RU"/>
        </w:rPr>
        <w:t>восстано</w:t>
      </w:r>
      <w:r w:rsidR="001A53FF" w:rsidRPr="002844F1">
        <w:rPr>
          <w:rFonts w:ascii="Times New Roman" w:hAnsi="Times New Roman"/>
          <w:spacing w:val="2"/>
          <w:sz w:val="28"/>
          <w:szCs w:val="28"/>
          <w:lang w:eastAsia="ru-RU"/>
        </w:rPr>
        <w:t>вительные бригады органи</w:t>
      </w:r>
      <w:r w:rsidRPr="002844F1">
        <w:rPr>
          <w:rFonts w:ascii="Times New Roman" w:hAnsi="Times New Roman"/>
          <w:spacing w:val="2"/>
          <w:sz w:val="28"/>
          <w:szCs w:val="28"/>
          <w:lang w:eastAsia="ru-RU"/>
        </w:rPr>
        <w:t>зации.</w:t>
      </w:r>
    </w:p>
    <w:p w:rsidR="001A53FF"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2.2.1</w:t>
      </w:r>
      <w:r w:rsidR="000E3FAA" w:rsidRPr="002844F1">
        <w:rPr>
          <w:rFonts w:ascii="Times New Roman" w:hAnsi="Times New Roman"/>
          <w:spacing w:val="2"/>
          <w:sz w:val="28"/>
          <w:szCs w:val="28"/>
          <w:lang w:eastAsia="ru-RU"/>
        </w:rPr>
        <w:t>3</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 xml:space="preserve">Персонал, находящийся на </w:t>
      </w:r>
      <w:r w:rsidR="001A53FF" w:rsidRPr="002844F1">
        <w:rPr>
          <w:rFonts w:ascii="Times New Roman" w:hAnsi="Times New Roman"/>
          <w:spacing w:val="2"/>
          <w:sz w:val="28"/>
          <w:szCs w:val="28"/>
          <w:lang w:eastAsia="ru-RU"/>
        </w:rPr>
        <w:t>смене</w:t>
      </w:r>
      <w:r w:rsidRPr="002844F1">
        <w:rPr>
          <w:rFonts w:ascii="Times New Roman" w:hAnsi="Times New Roman"/>
          <w:spacing w:val="2"/>
          <w:sz w:val="28"/>
          <w:szCs w:val="28"/>
          <w:lang w:eastAsia="ru-RU"/>
        </w:rPr>
        <w:t>, при возникновении технологического нарушения</w:t>
      </w:r>
      <w:r w:rsidR="001A53FF" w:rsidRPr="002844F1">
        <w:rPr>
          <w:rFonts w:ascii="Times New Roman" w:hAnsi="Times New Roman"/>
          <w:spacing w:val="2"/>
          <w:sz w:val="28"/>
          <w:szCs w:val="28"/>
          <w:lang w:eastAsia="ru-RU"/>
        </w:rPr>
        <w:t>:</w:t>
      </w:r>
    </w:p>
    <w:p w:rsidR="00A0620D" w:rsidRPr="002844F1" w:rsidRDefault="001A53FF" w:rsidP="001A53FF">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а)</w:t>
      </w:r>
      <w:r w:rsidR="00A0620D" w:rsidRPr="002844F1">
        <w:rPr>
          <w:rFonts w:ascii="Times New Roman" w:hAnsi="Times New Roman"/>
          <w:spacing w:val="2"/>
          <w:sz w:val="28"/>
          <w:szCs w:val="28"/>
          <w:lang w:eastAsia="ru-RU"/>
        </w:rPr>
        <w:t xml:space="preserve"> составляет общее представ</w:t>
      </w:r>
      <w:r w:rsidRPr="002844F1">
        <w:rPr>
          <w:rFonts w:ascii="Times New Roman" w:hAnsi="Times New Roman"/>
          <w:spacing w:val="2"/>
          <w:sz w:val="28"/>
          <w:szCs w:val="28"/>
          <w:lang w:eastAsia="ru-RU"/>
        </w:rPr>
        <w:t xml:space="preserve">ление о том, что случилось по </w:t>
      </w:r>
      <w:r w:rsidR="00A0620D" w:rsidRPr="002844F1">
        <w:rPr>
          <w:rFonts w:ascii="Times New Roman" w:hAnsi="Times New Roman"/>
          <w:spacing w:val="2"/>
          <w:sz w:val="28"/>
          <w:szCs w:val="28"/>
          <w:lang w:eastAsia="ru-RU"/>
        </w:rPr>
        <w:t>показаниям приборов, сигнализации и по внешним признакам;</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б) устраняет опасность для персонала и оборудования, вплоть до отключения последнего, если в этом появляется необходимость;</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в) не вмешивается в работу автоматических устройств, если это не предусмотрено инструкцией;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г) обеспечивает нормальную работу основного оборудования, оставшегося в работе;</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д) выясняет место, характер и объем повреждения и отключает поврежденное оборудование.</w:t>
      </w:r>
    </w:p>
    <w:p w:rsidR="00A0620D" w:rsidRPr="00453C9A"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2.2.1</w:t>
      </w:r>
      <w:r w:rsidR="000E3FAA" w:rsidRPr="002844F1">
        <w:rPr>
          <w:rFonts w:ascii="Times New Roman" w:hAnsi="Times New Roman"/>
          <w:spacing w:val="2"/>
          <w:sz w:val="28"/>
          <w:szCs w:val="28"/>
          <w:lang w:eastAsia="ru-RU"/>
        </w:rPr>
        <w:t>4</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 xml:space="preserve">О каждой операции по ликвидации технологического нарушения </w:t>
      </w:r>
      <w:r w:rsidR="001A53FF" w:rsidRPr="002844F1">
        <w:rPr>
          <w:rFonts w:ascii="Times New Roman" w:hAnsi="Times New Roman"/>
          <w:spacing w:val="2"/>
          <w:sz w:val="28"/>
          <w:szCs w:val="28"/>
          <w:lang w:eastAsia="ru-RU"/>
        </w:rPr>
        <w:t xml:space="preserve">персонал смены </w:t>
      </w:r>
      <w:r w:rsidRPr="002844F1">
        <w:rPr>
          <w:rFonts w:ascii="Times New Roman" w:hAnsi="Times New Roman"/>
          <w:spacing w:val="2"/>
          <w:sz w:val="28"/>
          <w:szCs w:val="28"/>
          <w:lang w:eastAsia="ru-RU"/>
        </w:rPr>
        <w:t>сообща</w:t>
      </w:r>
      <w:r w:rsidR="001A53FF" w:rsidRPr="002844F1">
        <w:rPr>
          <w:rFonts w:ascii="Times New Roman" w:hAnsi="Times New Roman"/>
          <w:spacing w:val="2"/>
          <w:sz w:val="28"/>
          <w:szCs w:val="28"/>
          <w:lang w:eastAsia="ru-RU"/>
        </w:rPr>
        <w:t>ет начальнику смены.</w:t>
      </w:r>
      <w:r w:rsidRPr="002844F1">
        <w:rPr>
          <w:rFonts w:ascii="Times New Roman" w:hAnsi="Times New Roman"/>
          <w:spacing w:val="2"/>
          <w:sz w:val="28"/>
          <w:szCs w:val="28"/>
          <w:lang w:eastAsia="ru-RU"/>
        </w:rPr>
        <w:t xml:space="preserve"> Руководство смены и (или) объекта </w:t>
      </w:r>
      <w:r w:rsidRPr="00453C9A">
        <w:rPr>
          <w:rFonts w:ascii="Times New Roman" w:hAnsi="Times New Roman"/>
          <w:spacing w:val="2"/>
          <w:sz w:val="28"/>
          <w:szCs w:val="28"/>
          <w:lang w:eastAsia="ru-RU"/>
        </w:rPr>
        <w:t xml:space="preserve">согласно </w:t>
      </w:r>
      <w:r w:rsidR="009862A1" w:rsidRPr="00453C9A">
        <w:rPr>
          <w:rFonts w:ascii="Times New Roman" w:hAnsi="Times New Roman"/>
          <w:spacing w:val="2"/>
          <w:sz w:val="28"/>
          <w:szCs w:val="28"/>
          <w:lang w:eastAsia="ru-RU"/>
        </w:rPr>
        <w:t>п</w:t>
      </w:r>
      <w:r w:rsidRPr="00453C9A">
        <w:rPr>
          <w:rFonts w:ascii="Times New Roman" w:hAnsi="Times New Roman"/>
          <w:spacing w:val="2"/>
          <w:sz w:val="28"/>
          <w:szCs w:val="28"/>
          <w:lang w:eastAsia="ru-RU"/>
        </w:rPr>
        <w:t xml:space="preserve">риложению </w:t>
      </w:r>
      <w:r w:rsidR="009862A1" w:rsidRPr="00453C9A">
        <w:rPr>
          <w:rFonts w:ascii="Times New Roman" w:hAnsi="Times New Roman"/>
          <w:spacing w:val="2"/>
          <w:sz w:val="28"/>
          <w:szCs w:val="28"/>
          <w:lang w:eastAsia="ru-RU"/>
        </w:rPr>
        <w:t>№</w:t>
      </w:r>
      <w:r w:rsidR="00720235" w:rsidRPr="00453C9A">
        <w:rPr>
          <w:rFonts w:ascii="Times New Roman" w:hAnsi="Times New Roman"/>
          <w:spacing w:val="2"/>
          <w:sz w:val="28"/>
          <w:szCs w:val="28"/>
          <w:lang w:eastAsia="ru-RU"/>
        </w:rPr>
        <w:t>1</w:t>
      </w:r>
      <w:r w:rsidR="00632739" w:rsidRPr="00453C9A">
        <w:rPr>
          <w:rFonts w:ascii="Times New Roman" w:hAnsi="Times New Roman"/>
          <w:spacing w:val="2"/>
          <w:sz w:val="28"/>
          <w:szCs w:val="28"/>
          <w:lang w:eastAsia="ru-RU"/>
        </w:rPr>
        <w:t xml:space="preserve"> </w:t>
      </w:r>
      <w:r w:rsidRPr="00453C9A">
        <w:rPr>
          <w:rFonts w:ascii="Times New Roman" w:hAnsi="Times New Roman"/>
          <w:spacing w:val="2"/>
          <w:sz w:val="28"/>
          <w:szCs w:val="28"/>
          <w:lang w:eastAsia="ru-RU"/>
        </w:rPr>
        <w:t xml:space="preserve">к настоящему </w:t>
      </w:r>
      <w:r w:rsidR="009862A1" w:rsidRPr="00453C9A">
        <w:rPr>
          <w:rFonts w:ascii="Times New Roman" w:hAnsi="Times New Roman"/>
          <w:spacing w:val="2"/>
          <w:sz w:val="28"/>
          <w:szCs w:val="28"/>
          <w:lang w:eastAsia="ru-RU"/>
        </w:rPr>
        <w:t>П</w:t>
      </w:r>
      <w:r w:rsidRPr="00453C9A">
        <w:rPr>
          <w:rFonts w:ascii="Times New Roman" w:hAnsi="Times New Roman"/>
          <w:spacing w:val="2"/>
          <w:sz w:val="28"/>
          <w:szCs w:val="28"/>
          <w:lang w:eastAsia="ru-RU"/>
        </w:rPr>
        <w:t>орядку, извещают о происшедшем и о принятых мерах после проведения тех операций, которые следует выполнять немедленно.</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453C9A">
        <w:rPr>
          <w:rFonts w:ascii="Times New Roman" w:hAnsi="Times New Roman"/>
          <w:spacing w:val="2"/>
          <w:sz w:val="28"/>
          <w:szCs w:val="28"/>
          <w:lang w:eastAsia="ru-RU"/>
        </w:rPr>
        <w:t>2.2.1</w:t>
      </w:r>
      <w:r w:rsidR="000E3FAA" w:rsidRPr="00453C9A">
        <w:rPr>
          <w:rFonts w:ascii="Times New Roman" w:hAnsi="Times New Roman"/>
          <w:spacing w:val="2"/>
          <w:sz w:val="28"/>
          <w:szCs w:val="28"/>
          <w:lang w:eastAsia="ru-RU"/>
        </w:rPr>
        <w:t>5</w:t>
      </w:r>
      <w:r w:rsidRPr="00453C9A">
        <w:rPr>
          <w:rFonts w:ascii="Times New Roman" w:hAnsi="Times New Roman"/>
          <w:spacing w:val="2"/>
          <w:sz w:val="28"/>
          <w:szCs w:val="28"/>
          <w:lang w:eastAsia="ru-RU"/>
        </w:rPr>
        <w:t>.</w:t>
      </w:r>
      <w:r w:rsidRPr="00453C9A">
        <w:rPr>
          <w:rFonts w:ascii="Times New Roman" w:hAnsi="Times New Roman"/>
          <w:spacing w:val="2"/>
          <w:sz w:val="28"/>
          <w:szCs w:val="28"/>
          <w:lang w:eastAsia="ru-RU"/>
        </w:rPr>
        <w:tab/>
        <w:t xml:space="preserve">О возникновении технологического нарушения руководство организации уведомляется по указанию начальника смены объекта в соответствии с инструкцией организации и </w:t>
      </w:r>
      <w:r w:rsidR="009862A1" w:rsidRPr="00453C9A">
        <w:rPr>
          <w:rFonts w:ascii="Times New Roman" w:hAnsi="Times New Roman"/>
          <w:spacing w:val="2"/>
          <w:sz w:val="28"/>
          <w:szCs w:val="28"/>
          <w:lang w:eastAsia="ru-RU"/>
        </w:rPr>
        <w:t>п</w:t>
      </w:r>
      <w:r w:rsidRPr="00453C9A">
        <w:rPr>
          <w:rFonts w:ascii="Times New Roman" w:hAnsi="Times New Roman"/>
          <w:spacing w:val="2"/>
          <w:sz w:val="28"/>
          <w:szCs w:val="28"/>
          <w:lang w:eastAsia="ru-RU"/>
        </w:rPr>
        <w:t xml:space="preserve">риложением </w:t>
      </w:r>
      <w:r w:rsidR="009862A1" w:rsidRPr="00453C9A">
        <w:rPr>
          <w:rFonts w:ascii="Times New Roman" w:hAnsi="Times New Roman"/>
          <w:spacing w:val="2"/>
          <w:sz w:val="28"/>
          <w:szCs w:val="28"/>
          <w:lang w:eastAsia="ru-RU"/>
        </w:rPr>
        <w:t>№</w:t>
      </w:r>
      <w:r w:rsidR="00720235" w:rsidRPr="00453C9A">
        <w:rPr>
          <w:rFonts w:ascii="Times New Roman" w:hAnsi="Times New Roman"/>
          <w:spacing w:val="2"/>
          <w:sz w:val="28"/>
          <w:szCs w:val="28"/>
          <w:lang w:eastAsia="ru-RU"/>
        </w:rPr>
        <w:t>1</w:t>
      </w:r>
      <w:r w:rsidR="00632739" w:rsidRPr="002844F1">
        <w:rPr>
          <w:rFonts w:ascii="Times New Roman" w:hAnsi="Times New Roman"/>
          <w:spacing w:val="2"/>
          <w:sz w:val="28"/>
          <w:szCs w:val="28"/>
          <w:lang w:eastAsia="ru-RU"/>
        </w:rPr>
        <w:t xml:space="preserve"> </w:t>
      </w:r>
      <w:r w:rsidRPr="002844F1">
        <w:rPr>
          <w:rFonts w:ascii="Times New Roman" w:hAnsi="Times New Roman"/>
          <w:spacing w:val="2"/>
          <w:sz w:val="28"/>
          <w:szCs w:val="28"/>
          <w:lang w:eastAsia="ru-RU"/>
        </w:rPr>
        <w:t xml:space="preserve">к настоящему </w:t>
      </w:r>
      <w:r w:rsidR="009862A1">
        <w:rPr>
          <w:rFonts w:ascii="Times New Roman" w:hAnsi="Times New Roman"/>
          <w:spacing w:val="2"/>
          <w:sz w:val="28"/>
          <w:szCs w:val="28"/>
          <w:lang w:eastAsia="ru-RU"/>
        </w:rPr>
        <w:t>П</w:t>
      </w:r>
      <w:r w:rsidRPr="002844F1">
        <w:rPr>
          <w:rFonts w:ascii="Times New Roman" w:hAnsi="Times New Roman"/>
          <w:spacing w:val="2"/>
          <w:sz w:val="28"/>
          <w:szCs w:val="28"/>
          <w:lang w:eastAsia="ru-RU"/>
        </w:rPr>
        <w:t>орядку.</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2.2.1</w:t>
      </w:r>
      <w:r w:rsidR="000E3FAA" w:rsidRPr="002844F1">
        <w:rPr>
          <w:rFonts w:ascii="Times New Roman" w:hAnsi="Times New Roman"/>
          <w:spacing w:val="2"/>
          <w:sz w:val="28"/>
          <w:szCs w:val="28"/>
          <w:lang w:eastAsia="ru-RU"/>
        </w:rPr>
        <w:t>6</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В аварийной ситуации оперативный персонал обеспечивается первоочередной связью, а в случае необходимости по его требованию прерываются остальные переговоры.</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2.2.17</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 xml:space="preserve">Во время ликвидации технологического нарушения </w:t>
      </w:r>
      <w:r w:rsidR="00AC59D8" w:rsidRPr="002844F1">
        <w:rPr>
          <w:rFonts w:ascii="Times New Roman" w:hAnsi="Times New Roman"/>
          <w:spacing w:val="2"/>
          <w:sz w:val="28"/>
          <w:szCs w:val="28"/>
          <w:lang w:eastAsia="ru-RU"/>
        </w:rPr>
        <w:t>оперативный персонал</w:t>
      </w:r>
      <w:r w:rsidR="00A0620D" w:rsidRPr="002844F1">
        <w:rPr>
          <w:rFonts w:ascii="Times New Roman" w:hAnsi="Times New Roman"/>
          <w:spacing w:val="2"/>
          <w:sz w:val="28"/>
          <w:szCs w:val="28"/>
          <w:lang w:eastAsia="ru-RU"/>
        </w:rPr>
        <w:t xml:space="preserve"> остается на рабочих местах, принимая все предусмотренные инструкциями организации меры к сохранению оборудования в работе, а если это невозможно - к его отключению. Уходя, </w:t>
      </w:r>
      <w:r w:rsidR="007F2C37" w:rsidRPr="002844F1">
        <w:rPr>
          <w:rFonts w:ascii="Times New Roman" w:hAnsi="Times New Roman"/>
          <w:spacing w:val="2"/>
          <w:sz w:val="28"/>
          <w:szCs w:val="28"/>
          <w:lang w:eastAsia="ru-RU"/>
        </w:rPr>
        <w:t>персонал сообщает о своем место</w:t>
      </w:r>
      <w:r w:rsidR="00A0620D" w:rsidRPr="002844F1">
        <w:rPr>
          <w:rFonts w:ascii="Times New Roman" w:hAnsi="Times New Roman"/>
          <w:spacing w:val="2"/>
          <w:sz w:val="28"/>
          <w:szCs w:val="28"/>
          <w:lang w:eastAsia="ru-RU"/>
        </w:rPr>
        <w:t>нахождении начальнику смены. Оставлять рабочее место можно только:</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а) при явной опасности для жизни;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lastRenderedPageBreak/>
        <w:t>б) для оказания первой помощи пострадавшему при несчастном случае;</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в) для принятия мер по сохранению целостности оборудования;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г) по распоряжению лица, руководящего ликвидацией технологического нарушения.</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2.2.18</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Персонал, не имеющий постоянного рабочего места (обходчики, дежурные слесари, резервный персонал и др.), при возникновении технологического нарушения немедленно поступает в распоряжение непосредственного руководителя и по его указанию принимает участие в ликвидации технологического нарушения.</w:t>
      </w:r>
    </w:p>
    <w:p w:rsidR="005F2BA3" w:rsidRDefault="000E3FAA" w:rsidP="005F2BA3">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4639F0">
        <w:rPr>
          <w:rFonts w:ascii="Times New Roman" w:hAnsi="Times New Roman"/>
          <w:spacing w:val="2"/>
          <w:sz w:val="28"/>
          <w:szCs w:val="28"/>
          <w:lang w:eastAsia="ru-RU"/>
        </w:rPr>
        <w:t>19</w:t>
      </w:r>
      <w:r w:rsidR="005F2BA3">
        <w:rPr>
          <w:rFonts w:ascii="Times New Roman" w:hAnsi="Times New Roman"/>
          <w:spacing w:val="2"/>
          <w:sz w:val="28"/>
          <w:szCs w:val="28"/>
          <w:lang w:eastAsia="ru-RU"/>
        </w:rPr>
        <w:t xml:space="preserve">. </w:t>
      </w:r>
      <w:proofErr w:type="gramStart"/>
      <w:r w:rsidR="005F2BA3" w:rsidRPr="002844F1">
        <w:rPr>
          <w:rFonts w:ascii="Times New Roman" w:hAnsi="Times New Roman"/>
          <w:spacing w:val="2"/>
          <w:sz w:val="28"/>
          <w:szCs w:val="28"/>
          <w:lang w:eastAsia="ru-RU"/>
        </w:rPr>
        <w:t>После ликвидации технологического нарушения лицо, руководящее ликвидацией технологического нарушения, обеспечивает сбор объяснительных записок, рапортов персонала, участвующего в ликвидации технологического нарушения, составляет сообщение о технологическом нарушении по установленной форме, организует разбор технологического нарушения с персоналом, участвовавшим в его ликвидации, и другими лицами, необходимыми для выяснения причин технологического нарушения и определения мер по восстановлению нормального положения на объекте жизнеобеспечения.</w:t>
      </w:r>
      <w:proofErr w:type="gramEnd"/>
      <w:r w:rsidR="005F2BA3" w:rsidRPr="002844F1">
        <w:rPr>
          <w:rFonts w:ascii="Times New Roman" w:hAnsi="Times New Roman"/>
          <w:spacing w:val="2"/>
          <w:sz w:val="28"/>
          <w:szCs w:val="28"/>
          <w:lang w:eastAsia="ru-RU"/>
        </w:rPr>
        <w:t xml:space="preserve"> Расследование технологических нарушений должно проводиться в соответствии с </w:t>
      </w:r>
      <w:r w:rsidR="005F2BA3">
        <w:rPr>
          <w:rFonts w:ascii="Times New Roman" w:hAnsi="Times New Roman"/>
          <w:spacing w:val="2"/>
          <w:sz w:val="28"/>
          <w:szCs w:val="28"/>
          <w:lang w:eastAsia="ru-RU"/>
        </w:rPr>
        <w:t>П</w:t>
      </w:r>
      <w:r w:rsidR="005F2BA3" w:rsidRPr="002844F1">
        <w:rPr>
          <w:rFonts w:ascii="Times New Roman" w:hAnsi="Times New Roman"/>
          <w:spacing w:val="2"/>
          <w:sz w:val="28"/>
          <w:szCs w:val="28"/>
          <w:lang w:eastAsia="ru-RU"/>
        </w:rPr>
        <w:t xml:space="preserve">орядком проведения технического расследования причин аварий, инцидентов и случаев утраты взрывчатых материалов промышленного назначения, утвержденным приказом </w:t>
      </w:r>
      <w:proofErr w:type="spellStart"/>
      <w:r w:rsidR="005F2BA3" w:rsidRPr="00C85F97">
        <w:rPr>
          <w:rFonts w:ascii="Times New Roman" w:hAnsi="Times New Roman"/>
          <w:spacing w:val="2"/>
          <w:sz w:val="28"/>
          <w:szCs w:val="28"/>
          <w:lang w:eastAsia="ru-RU"/>
        </w:rPr>
        <w:t>Ростехнадзора</w:t>
      </w:r>
      <w:proofErr w:type="spellEnd"/>
      <w:r w:rsidR="005F2BA3" w:rsidRPr="00C85F97">
        <w:rPr>
          <w:rFonts w:ascii="Times New Roman" w:hAnsi="Times New Roman"/>
          <w:spacing w:val="2"/>
          <w:sz w:val="28"/>
          <w:szCs w:val="28"/>
          <w:lang w:eastAsia="ru-RU"/>
        </w:rPr>
        <w:t xml:space="preserve"> от 08.12.2020 </w:t>
      </w:r>
      <w:r w:rsidR="005F2BA3">
        <w:rPr>
          <w:rFonts w:ascii="Times New Roman" w:hAnsi="Times New Roman"/>
          <w:spacing w:val="2"/>
          <w:sz w:val="28"/>
          <w:szCs w:val="28"/>
          <w:lang w:eastAsia="ru-RU"/>
        </w:rPr>
        <w:t>№ 503.</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4639F0" w:rsidRPr="002844F1">
        <w:rPr>
          <w:rFonts w:ascii="Times New Roman" w:hAnsi="Times New Roman"/>
          <w:spacing w:val="2"/>
          <w:sz w:val="28"/>
          <w:szCs w:val="28"/>
          <w:lang w:eastAsia="ru-RU"/>
        </w:rPr>
        <w:t>2</w:t>
      </w:r>
      <w:r w:rsidR="004639F0">
        <w:rPr>
          <w:rFonts w:ascii="Times New Roman" w:hAnsi="Times New Roman"/>
          <w:spacing w:val="2"/>
          <w:sz w:val="28"/>
          <w:szCs w:val="28"/>
          <w:lang w:eastAsia="ru-RU"/>
        </w:rPr>
        <w:t>0</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Начальник смены объекта ставит в известность начальника объекта и диспетчера ЕДДС города Благовещенска также о следующих видах технологических нарушений: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а) об отключениях основного оборудования (насосы, дымососы, вентиляторы, конвейеры);</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б) </w:t>
      </w:r>
      <w:proofErr w:type="gramStart"/>
      <w:r w:rsidRPr="002844F1">
        <w:rPr>
          <w:rFonts w:ascii="Times New Roman" w:hAnsi="Times New Roman"/>
          <w:spacing w:val="2"/>
          <w:sz w:val="28"/>
          <w:szCs w:val="28"/>
          <w:lang w:eastAsia="ru-RU"/>
        </w:rPr>
        <w:t>исчезновении</w:t>
      </w:r>
      <w:proofErr w:type="gramEnd"/>
      <w:r w:rsidRPr="002844F1">
        <w:rPr>
          <w:rFonts w:ascii="Times New Roman" w:hAnsi="Times New Roman"/>
          <w:spacing w:val="2"/>
          <w:sz w:val="28"/>
          <w:szCs w:val="28"/>
          <w:lang w:eastAsia="ru-RU"/>
        </w:rPr>
        <w:t xml:space="preserve"> напряжения;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в) отсутствия давления </w:t>
      </w:r>
      <w:proofErr w:type="spellStart"/>
      <w:r w:rsidRPr="002844F1">
        <w:rPr>
          <w:rFonts w:ascii="Times New Roman" w:hAnsi="Times New Roman"/>
          <w:spacing w:val="2"/>
          <w:sz w:val="28"/>
          <w:szCs w:val="28"/>
          <w:lang w:eastAsia="ru-RU"/>
        </w:rPr>
        <w:t>подпиточной</w:t>
      </w:r>
      <w:proofErr w:type="spellEnd"/>
      <w:r w:rsidRPr="002844F1">
        <w:rPr>
          <w:rFonts w:ascii="Times New Roman" w:hAnsi="Times New Roman"/>
          <w:spacing w:val="2"/>
          <w:sz w:val="28"/>
          <w:szCs w:val="28"/>
          <w:lang w:eastAsia="ru-RU"/>
        </w:rPr>
        <w:t xml:space="preserve"> воды;</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г) резких </w:t>
      </w:r>
      <w:proofErr w:type="gramStart"/>
      <w:r w:rsidRPr="002844F1">
        <w:rPr>
          <w:rFonts w:ascii="Times New Roman" w:hAnsi="Times New Roman"/>
          <w:spacing w:val="2"/>
          <w:sz w:val="28"/>
          <w:szCs w:val="28"/>
          <w:lang w:eastAsia="ru-RU"/>
        </w:rPr>
        <w:t>изменениях</w:t>
      </w:r>
      <w:proofErr w:type="gramEnd"/>
      <w:r w:rsidRPr="002844F1">
        <w:rPr>
          <w:rFonts w:ascii="Times New Roman" w:hAnsi="Times New Roman"/>
          <w:spacing w:val="2"/>
          <w:sz w:val="28"/>
          <w:szCs w:val="28"/>
          <w:lang w:eastAsia="ru-RU"/>
        </w:rPr>
        <w:t xml:space="preserve"> режима работы тепловых сетей;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д) </w:t>
      </w:r>
      <w:proofErr w:type="gramStart"/>
      <w:r w:rsidRPr="002844F1">
        <w:rPr>
          <w:rFonts w:ascii="Times New Roman" w:hAnsi="Times New Roman"/>
          <w:spacing w:val="2"/>
          <w:sz w:val="28"/>
          <w:szCs w:val="28"/>
          <w:lang w:eastAsia="ru-RU"/>
        </w:rPr>
        <w:t>обрывах</w:t>
      </w:r>
      <w:proofErr w:type="gramEnd"/>
      <w:r w:rsidRPr="002844F1">
        <w:rPr>
          <w:rFonts w:ascii="Times New Roman" w:hAnsi="Times New Roman"/>
          <w:spacing w:val="2"/>
          <w:sz w:val="28"/>
          <w:szCs w:val="28"/>
          <w:lang w:eastAsia="ru-RU"/>
        </w:rPr>
        <w:t xml:space="preserve"> линий электропередачи;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е) </w:t>
      </w:r>
      <w:proofErr w:type="gramStart"/>
      <w:r w:rsidRPr="002844F1">
        <w:rPr>
          <w:rFonts w:ascii="Times New Roman" w:hAnsi="Times New Roman"/>
          <w:spacing w:val="2"/>
          <w:sz w:val="28"/>
          <w:szCs w:val="28"/>
          <w:lang w:eastAsia="ru-RU"/>
        </w:rPr>
        <w:t>пожаре</w:t>
      </w:r>
      <w:proofErr w:type="gramEnd"/>
      <w:r w:rsidRPr="002844F1">
        <w:rPr>
          <w:rFonts w:ascii="Times New Roman" w:hAnsi="Times New Roman"/>
          <w:spacing w:val="2"/>
          <w:sz w:val="28"/>
          <w:szCs w:val="28"/>
          <w:lang w:eastAsia="ru-RU"/>
        </w:rPr>
        <w:t xml:space="preserve"> на сооружениях, коммуникациях, оборудовании;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ж) резком </w:t>
      </w:r>
      <w:proofErr w:type="gramStart"/>
      <w:r w:rsidRPr="002844F1">
        <w:rPr>
          <w:rFonts w:ascii="Times New Roman" w:hAnsi="Times New Roman"/>
          <w:spacing w:val="2"/>
          <w:sz w:val="28"/>
          <w:szCs w:val="28"/>
          <w:lang w:eastAsia="ru-RU"/>
        </w:rPr>
        <w:t>снижении</w:t>
      </w:r>
      <w:proofErr w:type="gramEnd"/>
      <w:r w:rsidRPr="002844F1">
        <w:rPr>
          <w:rFonts w:ascii="Times New Roman" w:hAnsi="Times New Roman"/>
          <w:spacing w:val="2"/>
          <w:sz w:val="28"/>
          <w:szCs w:val="28"/>
          <w:lang w:eastAsia="ru-RU"/>
        </w:rPr>
        <w:t xml:space="preserve"> напряжения в электросети или отсутствии фазного напряжения хотя бы по одной из 3-х фаз;</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з) внешних </w:t>
      </w:r>
      <w:proofErr w:type="gramStart"/>
      <w:r w:rsidRPr="002844F1">
        <w:rPr>
          <w:rFonts w:ascii="Times New Roman" w:hAnsi="Times New Roman"/>
          <w:spacing w:val="2"/>
          <w:sz w:val="28"/>
          <w:szCs w:val="28"/>
          <w:lang w:eastAsia="ru-RU"/>
        </w:rPr>
        <w:t>признаках</w:t>
      </w:r>
      <w:proofErr w:type="gramEnd"/>
      <w:r w:rsidRPr="002844F1">
        <w:rPr>
          <w:rFonts w:ascii="Times New Roman" w:hAnsi="Times New Roman"/>
          <w:spacing w:val="2"/>
          <w:sz w:val="28"/>
          <w:szCs w:val="28"/>
          <w:lang w:eastAsia="ru-RU"/>
        </w:rPr>
        <w:t xml:space="preserve"> коротких замыканий, как на котельной, так и вблизи нее; </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и) о срабатывании предохранительных устройств.</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4639F0" w:rsidRPr="002844F1">
        <w:rPr>
          <w:rFonts w:ascii="Times New Roman" w:hAnsi="Times New Roman"/>
          <w:spacing w:val="2"/>
          <w:sz w:val="28"/>
          <w:szCs w:val="28"/>
          <w:lang w:eastAsia="ru-RU"/>
        </w:rPr>
        <w:t>2</w:t>
      </w:r>
      <w:r w:rsidR="004639F0">
        <w:rPr>
          <w:rFonts w:ascii="Times New Roman" w:hAnsi="Times New Roman"/>
          <w:spacing w:val="2"/>
          <w:sz w:val="28"/>
          <w:szCs w:val="28"/>
          <w:lang w:eastAsia="ru-RU"/>
        </w:rPr>
        <w:t>1</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В инструкции организации указываются операции, которые оперативный персонал проводит самостоятельно при потере связи, а также операции, самостоятельное производство которых запрещается.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4639F0" w:rsidRPr="002844F1">
        <w:rPr>
          <w:rFonts w:ascii="Times New Roman" w:hAnsi="Times New Roman"/>
          <w:spacing w:val="2"/>
          <w:sz w:val="28"/>
          <w:szCs w:val="28"/>
          <w:lang w:eastAsia="ru-RU"/>
        </w:rPr>
        <w:t>2</w:t>
      </w:r>
      <w:r w:rsidR="004639F0">
        <w:rPr>
          <w:rFonts w:ascii="Times New Roman" w:hAnsi="Times New Roman"/>
          <w:spacing w:val="2"/>
          <w:sz w:val="28"/>
          <w:szCs w:val="28"/>
          <w:lang w:eastAsia="ru-RU"/>
        </w:rPr>
        <w:t>2</w:t>
      </w:r>
      <w:r w:rsidRPr="002844F1">
        <w:rPr>
          <w:rFonts w:ascii="Times New Roman" w:hAnsi="Times New Roman"/>
          <w:spacing w:val="2"/>
          <w:sz w:val="28"/>
          <w:szCs w:val="28"/>
          <w:lang w:eastAsia="ru-RU"/>
        </w:rPr>
        <w:t>.</w:t>
      </w:r>
      <w:r w:rsidRPr="002844F1">
        <w:rPr>
          <w:rFonts w:ascii="Times New Roman" w:hAnsi="Times New Roman"/>
          <w:spacing w:val="2"/>
          <w:sz w:val="28"/>
          <w:szCs w:val="28"/>
          <w:lang w:eastAsia="ru-RU"/>
        </w:rPr>
        <w:tab/>
        <w:t xml:space="preserve">Начальники и специалисты, работники </w:t>
      </w:r>
      <w:r w:rsidR="00A03DBD" w:rsidRPr="002844F1">
        <w:rPr>
          <w:rFonts w:ascii="Times New Roman" w:hAnsi="Times New Roman"/>
          <w:spacing w:val="2"/>
          <w:sz w:val="28"/>
          <w:szCs w:val="28"/>
          <w:lang w:eastAsia="ru-RU"/>
        </w:rPr>
        <w:t>организации</w:t>
      </w:r>
      <w:r w:rsidRPr="002844F1">
        <w:rPr>
          <w:rFonts w:ascii="Times New Roman" w:hAnsi="Times New Roman"/>
          <w:spacing w:val="2"/>
          <w:sz w:val="28"/>
          <w:szCs w:val="28"/>
          <w:lang w:eastAsia="ru-RU"/>
        </w:rPr>
        <w:t xml:space="preserve">, находящиеся на объекте во время технологического нарушения, </w:t>
      </w:r>
      <w:r w:rsidRPr="002844F1">
        <w:rPr>
          <w:rFonts w:ascii="Times New Roman" w:hAnsi="Times New Roman"/>
          <w:spacing w:val="2"/>
          <w:sz w:val="28"/>
          <w:szCs w:val="28"/>
          <w:lang w:eastAsia="ru-RU"/>
        </w:rPr>
        <w:lastRenderedPageBreak/>
        <w:t>участвуют в его ликвидации, оказывая помощь оперативному персоналу, включая оценку ситуации и принятие оптимального решения.</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4639F0" w:rsidRPr="002844F1">
        <w:rPr>
          <w:rFonts w:ascii="Times New Roman" w:hAnsi="Times New Roman"/>
          <w:spacing w:val="2"/>
          <w:sz w:val="28"/>
          <w:szCs w:val="28"/>
          <w:lang w:eastAsia="ru-RU"/>
        </w:rPr>
        <w:t>2</w:t>
      </w:r>
      <w:r w:rsidR="004639F0">
        <w:rPr>
          <w:rFonts w:ascii="Times New Roman" w:hAnsi="Times New Roman"/>
          <w:spacing w:val="2"/>
          <w:sz w:val="28"/>
          <w:szCs w:val="28"/>
          <w:lang w:eastAsia="ru-RU"/>
        </w:rPr>
        <w:t>3</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 xml:space="preserve">Руководитель </w:t>
      </w:r>
      <w:r w:rsidR="00A03DBD" w:rsidRPr="002844F1">
        <w:rPr>
          <w:rFonts w:ascii="Times New Roman" w:hAnsi="Times New Roman"/>
          <w:spacing w:val="2"/>
          <w:sz w:val="28"/>
          <w:szCs w:val="28"/>
          <w:lang w:eastAsia="ru-RU"/>
        </w:rPr>
        <w:t xml:space="preserve">организации </w:t>
      </w:r>
      <w:r w:rsidR="00A0620D" w:rsidRPr="002844F1">
        <w:rPr>
          <w:rFonts w:ascii="Times New Roman" w:hAnsi="Times New Roman"/>
          <w:spacing w:val="2"/>
          <w:sz w:val="28"/>
          <w:szCs w:val="28"/>
          <w:lang w:eastAsia="ru-RU"/>
        </w:rPr>
        <w:t>может отстранить от руководства ликвидацией технологического нарушения начальника смены объекта, не справляющегося с ликвидацией технологического нарушения, приняв руководство ликвидацией технологического нарушения на себя или поручив его другому лицу. О замене необходимо поставить в известность диспетчера ЕДДС города Благовещенска и подчиненный оперативный персонал.</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4639F0" w:rsidRPr="002844F1">
        <w:rPr>
          <w:rFonts w:ascii="Times New Roman" w:hAnsi="Times New Roman"/>
          <w:spacing w:val="2"/>
          <w:sz w:val="28"/>
          <w:szCs w:val="28"/>
          <w:lang w:eastAsia="ru-RU"/>
        </w:rPr>
        <w:t>2</w:t>
      </w:r>
      <w:r w:rsidR="004639F0">
        <w:rPr>
          <w:rFonts w:ascii="Times New Roman" w:hAnsi="Times New Roman"/>
          <w:spacing w:val="2"/>
          <w:sz w:val="28"/>
          <w:szCs w:val="28"/>
          <w:lang w:eastAsia="ru-RU"/>
        </w:rPr>
        <w:t>4</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 xml:space="preserve">Работник, </w:t>
      </w:r>
      <w:r w:rsidR="00A03DBD" w:rsidRPr="002844F1">
        <w:rPr>
          <w:rFonts w:ascii="Times New Roman" w:hAnsi="Times New Roman"/>
          <w:spacing w:val="2"/>
          <w:sz w:val="28"/>
          <w:szCs w:val="28"/>
          <w:lang w:eastAsia="ru-RU"/>
        </w:rPr>
        <w:t>которому поручено</w:t>
      </w:r>
      <w:r w:rsidR="00A0620D" w:rsidRPr="002844F1">
        <w:rPr>
          <w:rFonts w:ascii="Times New Roman" w:hAnsi="Times New Roman"/>
          <w:spacing w:val="2"/>
          <w:sz w:val="28"/>
          <w:szCs w:val="28"/>
          <w:lang w:eastAsia="ru-RU"/>
        </w:rPr>
        <w:t xml:space="preserve"> руководство ликвидацией технологического нарушения, независимо от должности принимает все обязанности отстраненного от руководства работника и оперативно подчиняется вышестоящему руководителю. Передача руководства ликвидацией технологического нарушения оформляется записью в оперативном журнале. Персонал, отстраненный от ликвидации технологического нарушения, остается на своем рабочем месте и выполняет </w:t>
      </w:r>
      <w:r w:rsidR="00A03DBD" w:rsidRPr="002844F1">
        <w:rPr>
          <w:rFonts w:ascii="Times New Roman" w:hAnsi="Times New Roman"/>
          <w:spacing w:val="2"/>
          <w:sz w:val="28"/>
          <w:szCs w:val="28"/>
          <w:lang w:eastAsia="ru-RU"/>
        </w:rPr>
        <w:t>распоряжения и указания работни</w:t>
      </w:r>
      <w:r w:rsidR="00A0620D" w:rsidRPr="002844F1">
        <w:rPr>
          <w:rFonts w:ascii="Times New Roman" w:hAnsi="Times New Roman"/>
          <w:spacing w:val="2"/>
          <w:sz w:val="28"/>
          <w:szCs w:val="28"/>
          <w:lang w:eastAsia="ru-RU"/>
        </w:rPr>
        <w:t>ка, принявшего на себя руководство ликвидацией технологического нарушения.</w:t>
      </w:r>
    </w:p>
    <w:p w:rsidR="007F2C37" w:rsidRPr="002844F1" w:rsidRDefault="000E3FAA"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2.2.</w:t>
      </w:r>
      <w:r w:rsidR="004639F0" w:rsidRPr="002844F1">
        <w:rPr>
          <w:rFonts w:ascii="Times New Roman" w:hAnsi="Times New Roman"/>
          <w:spacing w:val="2"/>
          <w:sz w:val="28"/>
          <w:szCs w:val="28"/>
          <w:lang w:eastAsia="ru-RU"/>
        </w:rPr>
        <w:t>2</w:t>
      </w:r>
      <w:r w:rsidR="004639F0">
        <w:rPr>
          <w:rFonts w:ascii="Times New Roman" w:hAnsi="Times New Roman"/>
          <w:spacing w:val="2"/>
          <w:sz w:val="28"/>
          <w:szCs w:val="28"/>
          <w:lang w:eastAsia="ru-RU"/>
        </w:rPr>
        <w:t>5</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 xml:space="preserve">Во время ликвидации технологического нарушения в </w:t>
      </w:r>
      <w:proofErr w:type="spellStart"/>
      <w:r w:rsidR="00A0620D" w:rsidRPr="002844F1">
        <w:rPr>
          <w:rFonts w:ascii="Times New Roman" w:hAnsi="Times New Roman"/>
          <w:spacing w:val="2"/>
          <w:sz w:val="28"/>
          <w:szCs w:val="28"/>
          <w:lang w:eastAsia="ru-RU"/>
        </w:rPr>
        <w:t>электрощитовой</w:t>
      </w:r>
      <w:proofErr w:type="spellEnd"/>
      <w:r w:rsidR="00A0620D" w:rsidRPr="002844F1">
        <w:rPr>
          <w:rFonts w:ascii="Times New Roman" w:hAnsi="Times New Roman"/>
          <w:spacing w:val="2"/>
          <w:sz w:val="28"/>
          <w:szCs w:val="28"/>
          <w:lang w:eastAsia="ru-RU"/>
        </w:rPr>
        <w:t xml:space="preserve"> объекта и возле щитов управления оборудования объекта имеют право находиться лишь лица, непосредственно участвующие в ликвидации технологического нарушения, и лица из числа руководящего административно-технического персонала. Список </w:t>
      </w:r>
      <w:proofErr w:type="gramStart"/>
      <w:r w:rsidR="00A0620D" w:rsidRPr="002844F1">
        <w:rPr>
          <w:rFonts w:ascii="Times New Roman" w:hAnsi="Times New Roman"/>
          <w:spacing w:val="2"/>
          <w:sz w:val="28"/>
          <w:szCs w:val="28"/>
          <w:lang w:eastAsia="ru-RU"/>
        </w:rPr>
        <w:t>последних</w:t>
      </w:r>
      <w:proofErr w:type="gramEnd"/>
      <w:r w:rsidR="00A0620D" w:rsidRPr="002844F1">
        <w:rPr>
          <w:rFonts w:ascii="Times New Roman" w:hAnsi="Times New Roman"/>
          <w:spacing w:val="2"/>
          <w:sz w:val="28"/>
          <w:szCs w:val="28"/>
          <w:lang w:eastAsia="ru-RU"/>
        </w:rPr>
        <w:t xml:space="preserve"> утверждается руководителем организации и доводится персоналу</w:t>
      </w:r>
      <w:ins w:id="2" w:author="Бородина Ольга Евгеньевна" w:date="2025-06-18T17:39:00Z">
        <w:r w:rsidR="00707FD2">
          <w:rPr>
            <w:rFonts w:ascii="Times New Roman" w:hAnsi="Times New Roman"/>
            <w:spacing w:val="2"/>
            <w:sz w:val="28"/>
            <w:szCs w:val="28"/>
            <w:lang w:eastAsia="ru-RU"/>
          </w:rPr>
          <w:t>,</w:t>
        </w:r>
      </w:ins>
      <w:r w:rsidR="00A0620D" w:rsidRPr="002844F1">
        <w:rPr>
          <w:rFonts w:ascii="Times New Roman" w:hAnsi="Times New Roman"/>
          <w:spacing w:val="2"/>
          <w:sz w:val="28"/>
          <w:szCs w:val="28"/>
          <w:lang w:eastAsia="ru-RU"/>
        </w:rPr>
        <w:t xml:space="preserve"> принимающему участие в ликвидации техн</w:t>
      </w:r>
      <w:r w:rsidR="007F2C37" w:rsidRPr="002844F1">
        <w:rPr>
          <w:rFonts w:ascii="Times New Roman" w:hAnsi="Times New Roman"/>
          <w:spacing w:val="2"/>
          <w:sz w:val="28"/>
          <w:szCs w:val="28"/>
          <w:lang w:eastAsia="ru-RU"/>
        </w:rPr>
        <w:t>ологического нарушения.</w:t>
      </w:r>
    </w:p>
    <w:p w:rsidR="00A0620D" w:rsidRPr="002844F1" w:rsidRDefault="00A0620D" w:rsidP="007F2C37">
      <w:pPr>
        <w:shd w:val="clear" w:color="auto" w:fill="FFFFFF"/>
        <w:spacing w:after="0" w:line="240" w:lineRule="auto"/>
        <w:ind w:firstLine="708"/>
        <w:jc w:val="both"/>
        <w:textAlignment w:val="baseline"/>
        <w:rPr>
          <w:rFonts w:ascii="Times New Roman" w:hAnsi="Times New Roman"/>
          <w:b/>
          <w:spacing w:val="2"/>
          <w:sz w:val="28"/>
          <w:szCs w:val="28"/>
          <w:lang w:eastAsia="ru-RU"/>
        </w:rPr>
      </w:pPr>
      <w:r w:rsidRPr="002844F1">
        <w:rPr>
          <w:rFonts w:ascii="Times New Roman" w:hAnsi="Times New Roman"/>
          <w:b/>
          <w:spacing w:val="2"/>
          <w:sz w:val="28"/>
          <w:szCs w:val="28"/>
          <w:lang w:eastAsia="ru-RU"/>
        </w:rPr>
        <w:t>3.</w:t>
      </w:r>
      <w:r w:rsidRPr="002844F1">
        <w:rPr>
          <w:rFonts w:ascii="Times New Roman" w:hAnsi="Times New Roman"/>
          <w:b/>
          <w:spacing w:val="2"/>
          <w:sz w:val="28"/>
          <w:szCs w:val="28"/>
          <w:lang w:eastAsia="ru-RU"/>
        </w:rPr>
        <w:tab/>
        <w:t>Рекомендации по составлению инструкции организации</w:t>
      </w:r>
      <w:r w:rsidR="00A03DBD" w:rsidRPr="002844F1">
        <w:rPr>
          <w:rFonts w:ascii="Times New Roman" w:hAnsi="Times New Roman"/>
          <w:b/>
          <w:spacing w:val="2"/>
          <w:sz w:val="28"/>
          <w:szCs w:val="28"/>
          <w:lang w:eastAsia="ru-RU"/>
        </w:rPr>
        <w:t>.</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3.1.</w:t>
      </w:r>
      <w:r w:rsidRPr="002844F1">
        <w:rPr>
          <w:rFonts w:ascii="Times New Roman" w:hAnsi="Times New Roman"/>
          <w:spacing w:val="2"/>
          <w:sz w:val="28"/>
          <w:szCs w:val="28"/>
          <w:lang w:eastAsia="ru-RU"/>
        </w:rPr>
        <w:tab/>
        <w:t>На каждом объекте разрабатывается инструкция организации.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3.2.</w:t>
      </w:r>
      <w:r w:rsidRPr="002844F1">
        <w:rPr>
          <w:rFonts w:ascii="Times New Roman" w:hAnsi="Times New Roman"/>
          <w:spacing w:val="2"/>
          <w:sz w:val="28"/>
          <w:szCs w:val="28"/>
          <w:lang w:eastAsia="ru-RU"/>
        </w:rPr>
        <w:tab/>
        <w:t>Инструкция организации по предупреждению и ликвидации технологических нарушений составляется на основании действующих Правил технической эксплуатации тепловых энергоустановок в Российской Федерации, инструкций по эксплуатации оборудования, правил техники безопасности и противопожарной безопасности, и других руководящих материалов, учитывающих особенности эксплуатации оборудования конкретного объекта.</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3.3.</w:t>
      </w:r>
      <w:r w:rsidRPr="002844F1">
        <w:rPr>
          <w:rFonts w:ascii="Times New Roman" w:hAnsi="Times New Roman"/>
          <w:spacing w:val="2"/>
          <w:sz w:val="28"/>
          <w:szCs w:val="28"/>
          <w:lang w:eastAsia="ru-RU"/>
        </w:rPr>
        <w:tab/>
        <w:t>Инструкция организации включает перечень конкретных действий персонала при ликвидации типичных технологических нарушений применительно к оборудованию данного объекта. В ней указываются маршруты следования персонала в случаях, когда по ходу технологического нарушения могут создаться условия, опасные для жизни людей или препятствующие нормальному доступу к оборудованию. Инструкция должна содержать схему оповещения и управления.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lastRenderedPageBreak/>
        <w:t>3.4.</w:t>
      </w:r>
      <w:r w:rsidRPr="002844F1">
        <w:rPr>
          <w:rFonts w:ascii="Times New Roman" w:hAnsi="Times New Roman"/>
          <w:spacing w:val="2"/>
          <w:sz w:val="28"/>
          <w:szCs w:val="28"/>
          <w:lang w:eastAsia="ru-RU"/>
        </w:rPr>
        <w:tab/>
        <w:t>В должностных инструкциях каждого лица указываются конкретные разделы и пункты инструкции по предупреждению и ликвидации технологических нарушений, требования которых выполняются этим лицом.</w:t>
      </w:r>
    </w:p>
    <w:p w:rsidR="007F2C37" w:rsidRPr="002844F1" w:rsidRDefault="00A0620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3.5.</w:t>
      </w:r>
      <w:r w:rsidRPr="002844F1">
        <w:rPr>
          <w:rFonts w:ascii="Times New Roman" w:hAnsi="Times New Roman"/>
          <w:spacing w:val="2"/>
          <w:sz w:val="28"/>
          <w:szCs w:val="28"/>
          <w:lang w:eastAsia="ru-RU"/>
        </w:rPr>
        <w:tab/>
        <w:t>В соответствующих пунктах инструкции организации указываются граничные условия допускаемых режимов, например допус</w:t>
      </w:r>
      <w:r w:rsidR="007F2C37" w:rsidRPr="002844F1">
        <w:rPr>
          <w:rFonts w:ascii="Times New Roman" w:hAnsi="Times New Roman"/>
          <w:spacing w:val="2"/>
          <w:sz w:val="28"/>
          <w:szCs w:val="28"/>
          <w:lang w:eastAsia="ru-RU"/>
        </w:rPr>
        <w:t>каемые в аварийных режимах пере</w:t>
      </w:r>
      <w:r w:rsidRPr="002844F1">
        <w:rPr>
          <w:rFonts w:ascii="Times New Roman" w:hAnsi="Times New Roman"/>
          <w:spacing w:val="2"/>
          <w:sz w:val="28"/>
          <w:szCs w:val="28"/>
          <w:lang w:eastAsia="ru-RU"/>
        </w:rPr>
        <w:t>грузки основного оборудования, длительность перегрузки, пределы отклонения давления в котле и тепловых сетях и допускаемая длительность работы основного об</w:t>
      </w:r>
      <w:r w:rsidR="007F2C37" w:rsidRPr="002844F1">
        <w:rPr>
          <w:rFonts w:ascii="Times New Roman" w:hAnsi="Times New Roman"/>
          <w:spacing w:val="2"/>
          <w:sz w:val="28"/>
          <w:szCs w:val="28"/>
          <w:lang w:eastAsia="ru-RU"/>
        </w:rPr>
        <w:t>орудования в аварийном режиме.</w:t>
      </w:r>
    </w:p>
    <w:p w:rsidR="00A0620D" w:rsidRPr="002844F1" w:rsidRDefault="00A0620D" w:rsidP="007F2C37">
      <w:pPr>
        <w:shd w:val="clear" w:color="auto" w:fill="FFFFFF"/>
        <w:spacing w:after="0" w:line="240" w:lineRule="auto"/>
        <w:jc w:val="center"/>
        <w:textAlignment w:val="baseline"/>
        <w:rPr>
          <w:rFonts w:ascii="Times New Roman" w:hAnsi="Times New Roman"/>
          <w:b/>
          <w:spacing w:val="2"/>
          <w:sz w:val="28"/>
          <w:szCs w:val="28"/>
          <w:lang w:eastAsia="ru-RU"/>
        </w:rPr>
      </w:pPr>
      <w:r w:rsidRPr="002844F1">
        <w:rPr>
          <w:rFonts w:ascii="Times New Roman" w:hAnsi="Times New Roman"/>
          <w:b/>
          <w:spacing w:val="2"/>
          <w:sz w:val="28"/>
          <w:szCs w:val="28"/>
          <w:lang w:eastAsia="ru-RU"/>
        </w:rPr>
        <w:t>4.</w:t>
      </w:r>
      <w:r w:rsidRPr="002844F1">
        <w:rPr>
          <w:rFonts w:ascii="Times New Roman" w:hAnsi="Times New Roman"/>
          <w:b/>
          <w:spacing w:val="2"/>
          <w:sz w:val="28"/>
          <w:szCs w:val="28"/>
          <w:lang w:eastAsia="ru-RU"/>
        </w:rPr>
        <w:tab/>
        <w:t>Нарушение топливоснабжения</w:t>
      </w:r>
      <w:r w:rsidR="00A03DBD" w:rsidRPr="002844F1">
        <w:rPr>
          <w:rFonts w:ascii="Times New Roman" w:hAnsi="Times New Roman"/>
          <w:b/>
          <w:spacing w:val="2"/>
          <w:sz w:val="28"/>
          <w:szCs w:val="28"/>
          <w:lang w:eastAsia="ru-RU"/>
        </w:rPr>
        <w:t>.</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4.1.</w:t>
      </w:r>
      <w:r w:rsidRPr="002844F1">
        <w:rPr>
          <w:rFonts w:ascii="Times New Roman" w:hAnsi="Times New Roman"/>
          <w:spacing w:val="2"/>
          <w:sz w:val="28"/>
          <w:szCs w:val="28"/>
          <w:lang w:eastAsia="ru-RU"/>
        </w:rPr>
        <w:tab/>
        <w:t xml:space="preserve">Подача твердого топлива может быть прекращена или ограничена </w:t>
      </w:r>
      <w:proofErr w:type="gramStart"/>
      <w:r w:rsidRPr="002844F1">
        <w:rPr>
          <w:rFonts w:ascii="Times New Roman" w:hAnsi="Times New Roman"/>
          <w:spacing w:val="2"/>
          <w:sz w:val="28"/>
          <w:szCs w:val="28"/>
          <w:lang w:eastAsia="ru-RU"/>
        </w:rPr>
        <w:t>вследствие</w:t>
      </w:r>
      <w:proofErr w:type="gramEnd"/>
      <w:r w:rsidRPr="002844F1">
        <w:rPr>
          <w:rFonts w:ascii="Times New Roman" w:hAnsi="Times New Roman"/>
          <w:spacing w:val="2"/>
          <w:sz w:val="28"/>
          <w:szCs w:val="28"/>
          <w:lang w:eastAsia="ru-RU"/>
        </w:rPr>
        <w:t>:</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а) повреждения элементов конвейеров и дробилок;</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б) поступления угля с повышенной влажностью (забивание течек), а при низких температурах наружного воздуха - смерзания угля;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в) отключение электродвигателей механизмов, осуществляющих транспорт угля;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г) отключения ленточного конвейера топливоподачи;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д) разрыва конвейерной ленты в тракте топливоподачи;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е) зависания топлива в бункерах угля;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ж) пожаров в системе топливоподачи и пылеприготовления;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з) ошибочных действий эксплуатационного персонала.</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4.2.</w:t>
      </w:r>
      <w:r w:rsidRPr="002844F1">
        <w:rPr>
          <w:rFonts w:ascii="Times New Roman" w:hAnsi="Times New Roman"/>
          <w:spacing w:val="2"/>
          <w:sz w:val="28"/>
          <w:szCs w:val="28"/>
          <w:lang w:eastAsia="ru-RU"/>
        </w:rPr>
        <w:tab/>
        <w:t>При нарушениях в подаче угля котлы некоторое время могут работать на запасе топлив</w:t>
      </w:r>
      <w:r w:rsidR="00A03DBD" w:rsidRPr="002844F1">
        <w:rPr>
          <w:rFonts w:ascii="Times New Roman" w:hAnsi="Times New Roman"/>
          <w:spacing w:val="2"/>
          <w:sz w:val="28"/>
          <w:szCs w:val="28"/>
          <w:lang w:eastAsia="ru-RU"/>
        </w:rPr>
        <w:t>а</w:t>
      </w:r>
      <w:r w:rsidRPr="002844F1">
        <w:rPr>
          <w:rFonts w:ascii="Times New Roman" w:hAnsi="Times New Roman"/>
          <w:spacing w:val="2"/>
          <w:sz w:val="28"/>
          <w:szCs w:val="28"/>
          <w:lang w:eastAsia="ru-RU"/>
        </w:rPr>
        <w:t>, находяще</w:t>
      </w:r>
      <w:r w:rsidR="00A03DBD" w:rsidRPr="002844F1">
        <w:rPr>
          <w:rFonts w:ascii="Times New Roman" w:hAnsi="Times New Roman"/>
          <w:spacing w:val="2"/>
          <w:sz w:val="28"/>
          <w:szCs w:val="28"/>
          <w:lang w:eastAsia="ru-RU"/>
        </w:rPr>
        <w:t>го</w:t>
      </w:r>
      <w:r w:rsidRPr="002844F1">
        <w:rPr>
          <w:rFonts w:ascii="Times New Roman" w:hAnsi="Times New Roman"/>
          <w:spacing w:val="2"/>
          <w:sz w:val="28"/>
          <w:szCs w:val="28"/>
          <w:lang w:eastAsia="ru-RU"/>
        </w:rPr>
        <w:t>ся в бункерах. В этом случае у оперативного персонала имеется время на выяснение причины нарушения и на принятие оперативного решения, направленного на удержание в работе оборудования и предотвращение сброса нагрузки котельной.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4.3.</w:t>
      </w:r>
      <w:r w:rsidRPr="002844F1">
        <w:rPr>
          <w:rFonts w:ascii="Times New Roman" w:hAnsi="Times New Roman"/>
          <w:spacing w:val="2"/>
          <w:sz w:val="28"/>
          <w:szCs w:val="28"/>
          <w:lang w:eastAsia="ru-RU"/>
        </w:rPr>
        <w:tab/>
        <w:t>При частичных нарушениях в подаче твердого топлива, оперативный персонал по указанию начальника смены котельной:</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а</w:t>
      </w:r>
      <w:r w:rsidR="00A0620D" w:rsidRPr="002844F1">
        <w:rPr>
          <w:rFonts w:ascii="Times New Roman" w:hAnsi="Times New Roman"/>
          <w:spacing w:val="2"/>
          <w:sz w:val="28"/>
          <w:szCs w:val="28"/>
          <w:lang w:eastAsia="ru-RU"/>
        </w:rPr>
        <w:t>) останавливает дутьевой вентилятор и дымосос;</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б</w:t>
      </w:r>
      <w:r w:rsidR="00A0620D" w:rsidRPr="002844F1">
        <w:rPr>
          <w:rFonts w:ascii="Times New Roman" w:hAnsi="Times New Roman"/>
          <w:spacing w:val="2"/>
          <w:sz w:val="28"/>
          <w:szCs w:val="28"/>
          <w:lang w:eastAsia="ru-RU"/>
        </w:rPr>
        <w:t>) оставляет запас горящего угля в топке котла в количестве</w:t>
      </w:r>
      <w:r w:rsidR="00A03DB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 xml:space="preserve"> необходимом для растопки котла и одновременно принимаются меры по восстановлению подачи.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4.4.</w:t>
      </w:r>
      <w:r w:rsidRPr="002844F1">
        <w:rPr>
          <w:rFonts w:ascii="Times New Roman" w:hAnsi="Times New Roman"/>
          <w:spacing w:val="2"/>
          <w:sz w:val="28"/>
          <w:szCs w:val="28"/>
          <w:lang w:eastAsia="ru-RU"/>
        </w:rPr>
        <w:tab/>
        <w:t>При нарушениях в подаче топлива на одном или нескольких котлах котельной остальные нормально работающие котлы должны быть загружены до максимально возможной нагрузки с целью поддержания заданного температурного графика.</w:t>
      </w:r>
    </w:p>
    <w:p w:rsidR="00A0620D" w:rsidRPr="002844F1" w:rsidRDefault="00A0620D" w:rsidP="007F2C37">
      <w:pPr>
        <w:shd w:val="clear" w:color="auto" w:fill="FFFFFF"/>
        <w:spacing w:after="0" w:line="240" w:lineRule="auto"/>
        <w:jc w:val="center"/>
        <w:textAlignment w:val="baseline"/>
        <w:rPr>
          <w:rFonts w:ascii="Times New Roman" w:hAnsi="Times New Roman"/>
          <w:b/>
          <w:spacing w:val="2"/>
          <w:sz w:val="28"/>
          <w:szCs w:val="28"/>
          <w:lang w:eastAsia="ru-RU"/>
        </w:rPr>
      </w:pPr>
      <w:r w:rsidRPr="002844F1">
        <w:rPr>
          <w:rFonts w:ascii="Times New Roman" w:hAnsi="Times New Roman"/>
          <w:b/>
          <w:spacing w:val="2"/>
          <w:sz w:val="28"/>
          <w:szCs w:val="28"/>
          <w:lang w:eastAsia="ru-RU"/>
        </w:rPr>
        <w:t>5.</w:t>
      </w:r>
      <w:r w:rsidRPr="002844F1">
        <w:rPr>
          <w:rFonts w:ascii="Times New Roman" w:hAnsi="Times New Roman"/>
          <w:b/>
          <w:spacing w:val="2"/>
          <w:sz w:val="28"/>
          <w:szCs w:val="28"/>
          <w:lang w:eastAsia="ru-RU"/>
        </w:rPr>
        <w:tab/>
        <w:t>Повреждение трубопроводов в пределах котлов</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5.1.</w:t>
      </w:r>
      <w:r w:rsidRPr="002844F1">
        <w:rPr>
          <w:rFonts w:ascii="Times New Roman" w:hAnsi="Times New Roman"/>
          <w:spacing w:val="2"/>
          <w:sz w:val="28"/>
          <w:szCs w:val="28"/>
          <w:lang w:eastAsia="ru-RU"/>
        </w:rPr>
        <w:tab/>
        <w:t>При выявлении парений или других признаков повреждения трубопроводов в пределах котла производится аварийная остановка котла.</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5.2.</w:t>
      </w:r>
      <w:r w:rsidRPr="002844F1">
        <w:rPr>
          <w:rFonts w:ascii="Times New Roman" w:hAnsi="Times New Roman"/>
          <w:spacing w:val="2"/>
          <w:sz w:val="28"/>
          <w:szCs w:val="28"/>
          <w:lang w:eastAsia="ru-RU"/>
        </w:rPr>
        <w:tab/>
        <w:t xml:space="preserve">Оперативный персонал выявляет и немедленно докладывает вышестоящему руководителю о незначительных парениях или свищах на </w:t>
      </w:r>
      <w:r w:rsidRPr="002844F1">
        <w:rPr>
          <w:rFonts w:ascii="Times New Roman" w:hAnsi="Times New Roman"/>
          <w:spacing w:val="2"/>
          <w:sz w:val="28"/>
          <w:szCs w:val="28"/>
          <w:lang w:eastAsia="ru-RU"/>
        </w:rPr>
        <w:lastRenderedPageBreak/>
        <w:t>трубопроводах. При появлении сильного шума в зоне прохождения трубопроводов котла и резком снижении давления в котле оперативный персонал немедленно останавливает котел и принимает меры по ускоренному снижению давления. Предварительный осмотр места повреждения проводится под контролем руководства.</w:t>
      </w:r>
    </w:p>
    <w:p w:rsidR="007F2C37" w:rsidRPr="002844F1" w:rsidRDefault="00A0620D" w:rsidP="007F2C37">
      <w:pPr>
        <w:shd w:val="clear" w:color="auto" w:fill="FFFFFF"/>
        <w:spacing w:after="0" w:line="240" w:lineRule="auto"/>
        <w:jc w:val="center"/>
        <w:textAlignment w:val="baseline"/>
        <w:rPr>
          <w:rFonts w:ascii="Times New Roman" w:hAnsi="Times New Roman"/>
          <w:b/>
          <w:spacing w:val="2"/>
          <w:sz w:val="28"/>
          <w:szCs w:val="28"/>
          <w:lang w:eastAsia="ru-RU"/>
        </w:rPr>
      </w:pPr>
      <w:r w:rsidRPr="002844F1">
        <w:rPr>
          <w:rFonts w:ascii="Times New Roman" w:hAnsi="Times New Roman"/>
          <w:b/>
          <w:spacing w:val="2"/>
          <w:sz w:val="28"/>
          <w:szCs w:val="28"/>
          <w:lang w:eastAsia="ru-RU"/>
        </w:rPr>
        <w:t>6.</w:t>
      </w:r>
      <w:r w:rsidRPr="002844F1">
        <w:rPr>
          <w:rFonts w:ascii="Times New Roman" w:hAnsi="Times New Roman"/>
          <w:b/>
          <w:spacing w:val="2"/>
          <w:sz w:val="28"/>
          <w:szCs w:val="28"/>
          <w:lang w:eastAsia="ru-RU"/>
        </w:rPr>
        <w:tab/>
        <w:t xml:space="preserve">Повреждение трубопроводов </w:t>
      </w:r>
      <w:proofErr w:type="spellStart"/>
      <w:r w:rsidRPr="002844F1">
        <w:rPr>
          <w:rFonts w:ascii="Times New Roman" w:hAnsi="Times New Roman"/>
          <w:b/>
          <w:spacing w:val="2"/>
          <w:sz w:val="28"/>
          <w:szCs w:val="28"/>
          <w:lang w:eastAsia="ru-RU"/>
        </w:rPr>
        <w:t>подпиточной</w:t>
      </w:r>
      <w:proofErr w:type="spellEnd"/>
      <w:r w:rsidRPr="002844F1">
        <w:rPr>
          <w:rFonts w:ascii="Times New Roman" w:hAnsi="Times New Roman"/>
          <w:b/>
          <w:spacing w:val="2"/>
          <w:sz w:val="28"/>
          <w:szCs w:val="28"/>
          <w:lang w:eastAsia="ru-RU"/>
        </w:rPr>
        <w:t xml:space="preserve"> воды, подающего, обратного</w:t>
      </w:r>
      <w:r w:rsidR="007F2C37" w:rsidRPr="002844F1">
        <w:rPr>
          <w:rFonts w:ascii="Times New Roman" w:hAnsi="Times New Roman"/>
          <w:b/>
          <w:spacing w:val="2"/>
          <w:sz w:val="28"/>
          <w:szCs w:val="28"/>
          <w:lang w:eastAsia="ru-RU"/>
        </w:rPr>
        <w:t xml:space="preserve"> трубопроводов</w:t>
      </w:r>
    </w:p>
    <w:p w:rsidR="000E3FAA" w:rsidRPr="002844F1" w:rsidRDefault="00A0620D" w:rsidP="000E3FAA">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6.1.</w:t>
      </w:r>
      <w:r w:rsidRPr="002844F1">
        <w:rPr>
          <w:rFonts w:ascii="Times New Roman" w:hAnsi="Times New Roman"/>
          <w:spacing w:val="2"/>
          <w:sz w:val="28"/>
          <w:szCs w:val="28"/>
          <w:lang w:eastAsia="ru-RU"/>
        </w:rPr>
        <w:tab/>
        <w:t>Технологические нарушения, связанные с повреждениями трубопроводов (свищи, пробои прокладок, трещины, разрывы), относятся к разряду наиболее тяжелых технологических нарушений на котельных и тепловых сетях. Они могут привести к повреждениям основного и вспомогательного оборудования струей воды, поверхностей нагрева котла из-за прекращения или снижения расхода воды на котел, а также создать серьезную угрозу безопасности эксплуатационного персонала. Поэтому при ликвидации технологических нарушений на трубопроводах эксплуатационный персонал проявляет особую оперативность и осторожность.</w:t>
      </w:r>
    </w:p>
    <w:p w:rsidR="00A0620D" w:rsidRPr="002844F1" w:rsidRDefault="00A0620D" w:rsidP="000E3FAA">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6.2.</w:t>
      </w:r>
      <w:r w:rsidRPr="002844F1">
        <w:rPr>
          <w:rFonts w:ascii="Times New Roman" w:hAnsi="Times New Roman"/>
          <w:spacing w:val="2"/>
          <w:sz w:val="28"/>
          <w:szCs w:val="28"/>
          <w:lang w:eastAsia="ru-RU"/>
        </w:rPr>
        <w:tab/>
        <w:t>Повреждения трубопроводов могут произойти в результате:</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а) эрозионного износа;</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б) гидравлических ударов в трубопроводах;</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в) остаточной компенсаций тепловых расширений при защемлении на опоре; неисправности подвижных опор;</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г) некачественной сварки трубопроводов или дефектной технологии обработки стыков.</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6.3.</w:t>
      </w:r>
      <w:r w:rsidRPr="002844F1">
        <w:rPr>
          <w:rFonts w:ascii="Times New Roman" w:hAnsi="Times New Roman"/>
          <w:spacing w:val="2"/>
          <w:sz w:val="28"/>
          <w:szCs w:val="28"/>
          <w:lang w:eastAsia="ru-RU"/>
        </w:rPr>
        <w:tab/>
        <w:t>Наиболее характерными признак</w:t>
      </w:r>
      <w:r w:rsidR="00A03DBD" w:rsidRPr="002844F1">
        <w:rPr>
          <w:rFonts w:ascii="Times New Roman" w:hAnsi="Times New Roman"/>
          <w:spacing w:val="2"/>
          <w:sz w:val="28"/>
          <w:szCs w:val="28"/>
          <w:lang w:eastAsia="ru-RU"/>
        </w:rPr>
        <w:t>ами</w:t>
      </w:r>
      <w:r w:rsidRPr="002844F1">
        <w:rPr>
          <w:rFonts w:ascii="Times New Roman" w:hAnsi="Times New Roman"/>
          <w:spacing w:val="2"/>
          <w:sz w:val="28"/>
          <w:szCs w:val="28"/>
          <w:lang w:eastAsia="ru-RU"/>
        </w:rPr>
        <w:t xml:space="preserve"> повреждения трубопроводов являются: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а) внезапное появление сильного шума и удара в зоне расположения трубопроводов;</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б) снижение давления </w:t>
      </w:r>
      <w:proofErr w:type="spellStart"/>
      <w:r w:rsidRPr="002844F1">
        <w:rPr>
          <w:rFonts w:ascii="Times New Roman" w:hAnsi="Times New Roman"/>
          <w:spacing w:val="2"/>
          <w:sz w:val="28"/>
          <w:szCs w:val="28"/>
          <w:lang w:eastAsia="ru-RU"/>
        </w:rPr>
        <w:t>подпиточной</w:t>
      </w:r>
      <w:proofErr w:type="spellEnd"/>
      <w:r w:rsidRPr="002844F1">
        <w:rPr>
          <w:rFonts w:ascii="Times New Roman" w:hAnsi="Times New Roman"/>
          <w:spacing w:val="2"/>
          <w:sz w:val="28"/>
          <w:szCs w:val="28"/>
          <w:lang w:eastAsia="ru-RU"/>
        </w:rPr>
        <w:t xml:space="preserve"> воды перед котлом до регулирующего пи</w:t>
      </w:r>
      <w:r w:rsidR="007F2C37" w:rsidRPr="002844F1">
        <w:rPr>
          <w:rFonts w:ascii="Times New Roman" w:hAnsi="Times New Roman"/>
          <w:spacing w:val="2"/>
          <w:sz w:val="28"/>
          <w:szCs w:val="28"/>
          <w:lang w:eastAsia="ru-RU"/>
        </w:rPr>
        <w:t>та</w:t>
      </w:r>
      <w:r w:rsidRPr="002844F1">
        <w:rPr>
          <w:rFonts w:ascii="Times New Roman" w:hAnsi="Times New Roman"/>
          <w:spacing w:val="2"/>
          <w:sz w:val="28"/>
          <w:szCs w:val="28"/>
          <w:lang w:eastAsia="ru-RU"/>
        </w:rPr>
        <w:t>тельного кла</w:t>
      </w:r>
      <w:r w:rsidR="00A03DBD" w:rsidRPr="002844F1">
        <w:rPr>
          <w:rFonts w:ascii="Times New Roman" w:hAnsi="Times New Roman"/>
          <w:spacing w:val="2"/>
          <w:sz w:val="28"/>
          <w:szCs w:val="28"/>
          <w:lang w:eastAsia="ru-RU"/>
        </w:rPr>
        <w:t>па</w:t>
      </w:r>
      <w:r w:rsidRPr="002844F1">
        <w:rPr>
          <w:rFonts w:ascii="Times New Roman" w:hAnsi="Times New Roman"/>
          <w:spacing w:val="2"/>
          <w:sz w:val="28"/>
          <w:szCs w:val="28"/>
          <w:lang w:eastAsia="ru-RU"/>
        </w:rPr>
        <w:t>на и после него;</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в) снижение давления воды на входе в котел и на выходе из котла; </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г) перегрузка </w:t>
      </w:r>
      <w:proofErr w:type="spellStart"/>
      <w:r w:rsidRPr="002844F1">
        <w:rPr>
          <w:rFonts w:ascii="Times New Roman" w:hAnsi="Times New Roman"/>
          <w:spacing w:val="2"/>
          <w:sz w:val="28"/>
          <w:szCs w:val="28"/>
          <w:lang w:eastAsia="ru-RU"/>
        </w:rPr>
        <w:t>подпиточных</w:t>
      </w:r>
      <w:proofErr w:type="spellEnd"/>
      <w:r w:rsidRPr="002844F1">
        <w:rPr>
          <w:rFonts w:ascii="Times New Roman" w:hAnsi="Times New Roman"/>
          <w:spacing w:val="2"/>
          <w:sz w:val="28"/>
          <w:szCs w:val="28"/>
          <w:lang w:eastAsia="ru-RU"/>
        </w:rPr>
        <w:t xml:space="preserve"> или сетевых насосов;</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д) расхождение в показаниях расходомеров на подающем и обратном трубопроводе;</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е) заполнение паром помещения.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6.4.</w:t>
      </w:r>
      <w:r w:rsidRPr="002844F1">
        <w:rPr>
          <w:rFonts w:ascii="Times New Roman" w:hAnsi="Times New Roman"/>
          <w:spacing w:val="2"/>
          <w:sz w:val="28"/>
          <w:szCs w:val="28"/>
          <w:lang w:eastAsia="ru-RU"/>
        </w:rPr>
        <w:tab/>
        <w:t>При появлении указанных признаков повреждения трубопроводов оперативный персонал в первую очередь обеспечивает безопасность людей, сохранность оборудования, выясняет причины технологического нарушения и принимает меры к его ликвидации.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6.5.</w:t>
      </w:r>
      <w:r w:rsidRPr="002844F1">
        <w:rPr>
          <w:rFonts w:ascii="Times New Roman" w:hAnsi="Times New Roman"/>
          <w:spacing w:val="2"/>
          <w:sz w:val="28"/>
          <w:szCs w:val="28"/>
          <w:lang w:eastAsia="ru-RU"/>
        </w:rPr>
        <w:tab/>
      </w:r>
      <w:proofErr w:type="gramStart"/>
      <w:r w:rsidRPr="002844F1">
        <w:rPr>
          <w:rFonts w:ascii="Times New Roman" w:hAnsi="Times New Roman"/>
          <w:spacing w:val="2"/>
          <w:sz w:val="28"/>
          <w:szCs w:val="28"/>
          <w:lang w:eastAsia="ru-RU"/>
        </w:rPr>
        <w:t xml:space="preserve">При появлении свищей в сварных стыках трубопроводов, пробое прокладки во фланцевых соединениях арматуры, сильном парении через фланцы или сварные стыки во избежание дальнейшего развития технологического нарушения, оперативный персонал немедленно удаляет людей из зоны аварийного участка, отключает поврежденный участок </w:t>
      </w:r>
      <w:r w:rsidRPr="002844F1">
        <w:rPr>
          <w:rFonts w:ascii="Times New Roman" w:hAnsi="Times New Roman"/>
          <w:spacing w:val="2"/>
          <w:sz w:val="28"/>
          <w:szCs w:val="28"/>
          <w:lang w:eastAsia="ru-RU"/>
        </w:rPr>
        <w:lastRenderedPageBreak/>
        <w:t>трубопровода, принимает меры по защите оборудования от попадания на него воды (особенно на электродвигатели, электрощиты), закрывает проходы в опасную зону и вывешивает</w:t>
      </w:r>
      <w:proofErr w:type="gramEnd"/>
      <w:r w:rsidRPr="002844F1">
        <w:rPr>
          <w:rFonts w:ascii="Times New Roman" w:hAnsi="Times New Roman"/>
          <w:spacing w:val="2"/>
          <w:sz w:val="28"/>
          <w:szCs w:val="28"/>
          <w:lang w:eastAsia="ru-RU"/>
        </w:rPr>
        <w:t xml:space="preserve"> предупреждающие плакаты.</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6.6.</w:t>
      </w:r>
      <w:r w:rsidRPr="002844F1">
        <w:rPr>
          <w:rFonts w:ascii="Times New Roman" w:hAnsi="Times New Roman"/>
          <w:spacing w:val="2"/>
          <w:sz w:val="28"/>
          <w:szCs w:val="28"/>
          <w:lang w:eastAsia="ru-RU"/>
        </w:rPr>
        <w:tab/>
        <w:t>В случае дальнейшего развития повреждения и невозможности отключения поврежденного участка соответствующее оборудование (</w:t>
      </w:r>
      <w:proofErr w:type="spellStart"/>
      <w:r w:rsidRPr="002844F1">
        <w:rPr>
          <w:rFonts w:ascii="Times New Roman" w:hAnsi="Times New Roman"/>
          <w:spacing w:val="2"/>
          <w:sz w:val="28"/>
          <w:szCs w:val="28"/>
          <w:lang w:eastAsia="ru-RU"/>
        </w:rPr>
        <w:t>подпиточный</w:t>
      </w:r>
      <w:proofErr w:type="spellEnd"/>
      <w:r w:rsidRPr="002844F1">
        <w:rPr>
          <w:rFonts w:ascii="Times New Roman" w:hAnsi="Times New Roman"/>
          <w:spacing w:val="2"/>
          <w:sz w:val="28"/>
          <w:szCs w:val="28"/>
          <w:lang w:eastAsia="ru-RU"/>
        </w:rPr>
        <w:t xml:space="preserve"> или сетевой насос, котел) останавливается.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6.7.</w:t>
      </w:r>
      <w:r w:rsidRPr="002844F1">
        <w:rPr>
          <w:rFonts w:ascii="Times New Roman" w:hAnsi="Times New Roman"/>
          <w:spacing w:val="2"/>
          <w:sz w:val="28"/>
          <w:szCs w:val="28"/>
          <w:lang w:eastAsia="ru-RU"/>
        </w:rPr>
        <w:tab/>
        <w:t>При разрыве трубопроводов на котле:</w:t>
      </w:r>
    </w:p>
    <w:p w:rsidR="00A0620D" w:rsidRPr="002844F1" w:rsidRDefault="00707FD2"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а</w:t>
      </w:r>
      <w:r w:rsidR="00A0620D" w:rsidRPr="002844F1">
        <w:rPr>
          <w:rFonts w:ascii="Times New Roman" w:hAnsi="Times New Roman"/>
          <w:spacing w:val="2"/>
          <w:sz w:val="28"/>
          <w:szCs w:val="28"/>
          <w:lang w:eastAsia="ru-RU"/>
        </w:rPr>
        <w:t>) останавливается котел;</w:t>
      </w:r>
    </w:p>
    <w:p w:rsidR="00A0620D" w:rsidRPr="002844F1" w:rsidRDefault="00707FD2"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б</w:t>
      </w:r>
      <w:r w:rsidR="00A0620D" w:rsidRPr="002844F1">
        <w:rPr>
          <w:rFonts w:ascii="Times New Roman" w:hAnsi="Times New Roman"/>
          <w:spacing w:val="2"/>
          <w:sz w:val="28"/>
          <w:szCs w:val="28"/>
          <w:lang w:eastAsia="ru-RU"/>
        </w:rPr>
        <w:t xml:space="preserve">) останавливаются </w:t>
      </w:r>
      <w:proofErr w:type="spellStart"/>
      <w:r w:rsidR="00A0620D" w:rsidRPr="002844F1">
        <w:rPr>
          <w:rFonts w:ascii="Times New Roman" w:hAnsi="Times New Roman"/>
          <w:spacing w:val="2"/>
          <w:sz w:val="28"/>
          <w:szCs w:val="28"/>
          <w:lang w:eastAsia="ru-RU"/>
        </w:rPr>
        <w:t>подпиточный</w:t>
      </w:r>
      <w:proofErr w:type="spellEnd"/>
      <w:r w:rsidR="00A0620D" w:rsidRPr="002844F1">
        <w:rPr>
          <w:rFonts w:ascii="Times New Roman" w:hAnsi="Times New Roman"/>
          <w:spacing w:val="2"/>
          <w:sz w:val="28"/>
          <w:szCs w:val="28"/>
          <w:lang w:eastAsia="ru-RU"/>
        </w:rPr>
        <w:t xml:space="preserve"> и </w:t>
      </w:r>
      <w:proofErr w:type="gramStart"/>
      <w:r w:rsidR="00A0620D" w:rsidRPr="002844F1">
        <w:rPr>
          <w:rFonts w:ascii="Times New Roman" w:hAnsi="Times New Roman"/>
          <w:spacing w:val="2"/>
          <w:sz w:val="28"/>
          <w:szCs w:val="28"/>
          <w:lang w:eastAsia="ru-RU"/>
        </w:rPr>
        <w:t>сетевой</w:t>
      </w:r>
      <w:proofErr w:type="gramEnd"/>
      <w:r w:rsidR="00A0620D" w:rsidRPr="002844F1">
        <w:rPr>
          <w:rFonts w:ascii="Times New Roman" w:hAnsi="Times New Roman"/>
          <w:spacing w:val="2"/>
          <w:sz w:val="28"/>
          <w:szCs w:val="28"/>
          <w:lang w:eastAsia="ru-RU"/>
        </w:rPr>
        <w:t xml:space="preserve"> насосы;</w:t>
      </w:r>
    </w:p>
    <w:p w:rsidR="00A0620D" w:rsidRPr="002844F1" w:rsidRDefault="00707FD2"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в</w:t>
      </w:r>
      <w:r w:rsidR="00A0620D" w:rsidRPr="002844F1">
        <w:rPr>
          <w:rFonts w:ascii="Times New Roman" w:hAnsi="Times New Roman"/>
          <w:spacing w:val="2"/>
          <w:sz w:val="28"/>
          <w:szCs w:val="28"/>
          <w:lang w:eastAsia="ru-RU"/>
        </w:rPr>
        <w:t>) выводятся люди из помещения, где произошел разрыв;</w:t>
      </w:r>
    </w:p>
    <w:p w:rsidR="00A0620D" w:rsidRPr="002844F1" w:rsidRDefault="00707FD2"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г</w:t>
      </w:r>
      <w:r w:rsidR="00A0620D" w:rsidRPr="002844F1">
        <w:rPr>
          <w:rFonts w:ascii="Times New Roman" w:hAnsi="Times New Roman"/>
          <w:spacing w:val="2"/>
          <w:sz w:val="28"/>
          <w:szCs w:val="28"/>
          <w:lang w:eastAsia="ru-RU"/>
        </w:rPr>
        <w:t>) принимаются меры для обеспечения безопа</w:t>
      </w:r>
      <w:r w:rsidR="007F2C37" w:rsidRPr="002844F1">
        <w:rPr>
          <w:rFonts w:ascii="Times New Roman" w:hAnsi="Times New Roman"/>
          <w:spacing w:val="2"/>
          <w:sz w:val="28"/>
          <w:szCs w:val="28"/>
          <w:lang w:eastAsia="ru-RU"/>
        </w:rPr>
        <w:t>сности персонала и защиты обору</w:t>
      </w:r>
      <w:r w:rsidR="00A0620D" w:rsidRPr="002844F1">
        <w:rPr>
          <w:rFonts w:ascii="Times New Roman" w:hAnsi="Times New Roman"/>
          <w:spacing w:val="2"/>
          <w:sz w:val="28"/>
          <w:szCs w:val="28"/>
          <w:lang w:eastAsia="ru-RU"/>
        </w:rPr>
        <w:t>дования от попадания на него струй воды;</w:t>
      </w:r>
    </w:p>
    <w:p w:rsidR="00A0620D" w:rsidRPr="002844F1" w:rsidRDefault="00707FD2"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д</w:t>
      </w:r>
      <w:r w:rsidR="00A0620D" w:rsidRPr="002844F1">
        <w:rPr>
          <w:rFonts w:ascii="Times New Roman" w:hAnsi="Times New Roman"/>
          <w:spacing w:val="2"/>
          <w:sz w:val="28"/>
          <w:szCs w:val="28"/>
          <w:lang w:eastAsia="ru-RU"/>
        </w:rPr>
        <w:t>) снижается давление в котле до нуля.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6.8.</w:t>
      </w:r>
      <w:r w:rsidRPr="002844F1">
        <w:rPr>
          <w:rFonts w:ascii="Times New Roman" w:hAnsi="Times New Roman"/>
          <w:spacing w:val="2"/>
          <w:sz w:val="28"/>
          <w:szCs w:val="28"/>
          <w:lang w:eastAsia="ru-RU"/>
        </w:rPr>
        <w:tab/>
        <w:t xml:space="preserve">При повреждении </w:t>
      </w:r>
      <w:proofErr w:type="spellStart"/>
      <w:r w:rsidRPr="002844F1">
        <w:rPr>
          <w:rFonts w:ascii="Times New Roman" w:hAnsi="Times New Roman"/>
          <w:spacing w:val="2"/>
          <w:sz w:val="28"/>
          <w:szCs w:val="28"/>
          <w:lang w:eastAsia="ru-RU"/>
        </w:rPr>
        <w:t>общекотельных</w:t>
      </w:r>
      <w:proofErr w:type="spellEnd"/>
      <w:r w:rsidRPr="002844F1">
        <w:rPr>
          <w:rFonts w:ascii="Times New Roman" w:hAnsi="Times New Roman"/>
          <w:spacing w:val="2"/>
          <w:sz w:val="28"/>
          <w:szCs w:val="28"/>
          <w:lang w:eastAsia="ru-RU"/>
        </w:rPr>
        <w:t xml:space="preserve"> коллекторов задвижками о</w:t>
      </w:r>
      <w:r w:rsidR="00A03DBD" w:rsidRPr="002844F1">
        <w:rPr>
          <w:rFonts w:ascii="Times New Roman" w:hAnsi="Times New Roman"/>
          <w:spacing w:val="2"/>
          <w:sz w:val="28"/>
          <w:szCs w:val="28"/>
          <w:lang w:eastAsia="ru-RU"/>
        </w:rPr>
        <w:t xml:space="preserve">тключается поврежденный </w:t>
      </w:r>
      <w:proofErr w:type="gramStart"/>
      <w:r w:rsidR="00A03DBD" w:rsidRPr="002844F1">
        <w:rPr>
          <w:rFonts w:ascii="Times New Roman" w:hAnsi="Times New Roman"/>
          <w:spacing w:val="2"/>
          <w:sz w:val="28"/>
          <w:szCs w:val="28"/>
          <w:lang w:eastAsia="ru-RU"/>
        </w:rPr>
        <w:t>участок</w:t>
      </w:r>
      <w:proofErr w:type="gramEnd"/>
      <w:r w:rsidRPr="002844F1">
        <w:rPr>
          <w:rFonts w:ascii="Times New Roman" w:hAnsi="Times New Roman"/>
          <w:spacing w:val="2"/>
          <w:sz w:val="28"/>
          <w:szCs w:val="28"/>
          <w:lang w:eastAsia="ru-RU"/>
        </w:rPr>
        <w:t xml:space="preserve"> и выполняются необходимые схемные переключения с целью удержания в работе котлов. Если поврежденный уч</w:t>
      </w:r>
      <w:r w:rsidR="007F2C37" w:rsidRPr="002844F1">
        <w:rPr>
          <w:rFonts w:ascii="Times New Roman" w:hAnsi="Times New Roman"/>
          <w:spacing w:val="2"/>
          <w:sz w:val="28"/>
          <w:szCs w:val="28"/>
          <w:lang w:eastAsia="ru-RU"/>
        </w:rPr>
        <w:t>асток трубопровода отключить не</w:t>
      </w:r>
      <w:r w:rsidRPr="002844F1">
        <w:rPr>
          <w:rFonts w:ascii="Times New Roman" w:hAnsi="Times New Roman"/>
          <w:spacing w:val="2"/>
          <w:sz w:val="28"/>
          <w:szCs w:val="28"/>
          <w:lang w:eastAsia="ru-RU"/>
        </w:rPr>
        <w:t xml:space="preserve">возможно, </w:t>
      </w:r>
      <w:proofErr w:type="spellStart"/>
      <w:r w:rsidRPr="002844F1">
        <w:rPr>
          <w:rFonts w:ascii="Times New Roman" w:hAnsi="Times New Roman"/>
          <w:spacing w:val="2"/>
          <w:sz w:val="28"/>
          <w:szCs w:val="28"/>
          <w:lang w:eastAsia="ru-RU"/>
        </w:rPr>
        <w:t>аварийно</w:t>
      </w:r>
      <w:proofErr w:type="spellEnd"/>
      <w:r w:rsidRPr="002844F1">
        <w:rPr>
          <w:rFonts w:ascii="Times New Roman" w:hAnsi="Times New Roman"/>
          <w:spacing w:val="2"/>
          <w:sz w:val="28"/>
          <w:szCs w:val="28"/>
          <w:lang w:eastAsia="ru-RU"/>
        </w:rPr>
        <w:t xml:space="preserve"> останавливается часть котельного оборудования.</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6.9.</w:t>
      </w:r>
      <w:r w:rsidRPr="002844F1">
        <w:rPr>
          <w:rFonts w:ascii="Times New Roman" w:hAnsi="Times New Roman"/>
          <w:spacing w:val="2"/>
          <w:sz w:val="28"/>
          <w:szCs w:val="28"/>
          <w:lang w:eastAsia="ru-RU"/>
        </w:rPr>
        <w:tab/>
        <w:t>Значительные повреждения (разрывы) главных трубопроводов относятся к числу наиболее тяжелых технологических нарушени</w:t>
      </w:r>
      <w:r w:rsidR="007F2C37" w:rsidRPr="002844F1">
        <w:rPr>
          <w:rFonts w:ascii="Times New Roman" w:hAnsi="Times New Roman"/>
          <w:spacing w:val="2"/>
          <w:sz w:val="28"/>
          <w:szCs w:val="28"/>
          <w:lang w:eastAsia="ru-RU"/>
        </w:rPr>
        <w:t>й, требующих немедленного приня</w:t>
      </w:r>
      <w:r w:rsidRPr="002844F1">
        <w:rPr>
          <w:rFonts w:ascii="Times New Roman" w:hAnsi="Times New Roman"/>
          <w:spacing w:val="2"/>
          <w:sz w:val="28"/>
          <w:szCs w:val="28"/>
          <w:lang w:eastAsia="ru-RU"/>
        </w:rPr>
        <w:t>тия мер для останова работающего основного оборудования с аварийным снижением давления воды через предохранительные клапаны, продувочные и сбросные устройства.</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6.10.</w:t>
      </w:r>
      <w:r w:rsidRPr="002844F1">
        <w:rPr>
          <w:rFonts w:ascii="Times New Roman" w:hAnsi="Times New Roman"/>
          <w:spacing w:val="2"/>
          <w:sz w:val="28"/>
          <w:szCs w:val="28"/>
          <w:lang w:eastAsia="ru-RU"/>
        </w:rPr>
        <w:tab/>
        <w:t>Причинами разрыва главных трубопроводов могут быть:</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а) недостаточная компенсация тепловых расширен</w:t>
      </w:r>
      <w:r w:rsidR="007F2C37" w:rsidRPr="002844F1">
        <w:rPr>
          <w:rFonts w:ascii="Times New Roman" w:hAnsi="Times New Roman"/>
          <w:spacing w:val="2"/>
          <w:sz w:val="28"/>
          <w:szCs w:val="28"/>
          <w:lang w:eastAsia="ru-RU"/>
        </w:rPr>
        <w:t>ий при защемлении паропро</w:t>
      </w:r>
      <w:r w:rsidRPr="002844F1">
        <w:rPr>
          <w:rFonts w:ascii="Times New Roman" w:hAnsi="Times New Roman"/>
          <w:spacing w:val="2"/>
          <w:sz w:val="28"/>
          <w:szCs w:val="28"/>
          <w:lang w:eastAsia="ru-RU"/>
        </w:rPr>
        <w:t>вода;</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б) неудовлетворительное качество металла;</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в) некачественная сварка;</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г) снижение прочности металла в результате ползучести;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д) гидравлические удары в трубопроводах.</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6.11.</w:t>
      </w:r>
      <w:r w:rsidRPr="002844F1">
        <w:rPr>
          <w:rFonts w:ascii="Times New Roman" w:hAnsi="Times New Roman"/>
          <w:spacing w:val="2"/>
          <w:sz w:val="28"/>
          <w:szCs w:val="28"/>
          <w:lang w:eastAsia="ru-RU"/>
        </w:rPr>
        <w:tab/>
        <w:t>При разрыве дренажных труб, воздушни</w:t>
      </w:r>
      <w:r w:rsidR="007F2C37" w:rsidRPr="002844F1">
        <w:rPr>
          <w:rFonts w:ascii="Times New Roman" w:hAnsi="Times New Roman"/>
          <w:spacing w:val="2"/>
          <w:sz w:val="28"/>
          <w:szCs w:val="28"/>
          <w:lang w:eastAsia="ru-RU"/>
        </w:rPr>
        <w:t>ков, возникновении свищей в шту</w:t>
      </w:r>
      <w:r w:rsidRPr="002844F1">
        <w:rPr>
          <w:rFonts w:ascii="Times New Roman" w:hAnsi="Times New Roman"/>
          <w:spacing w:val="2"/>
          <w:sz w:val="28"/>
          <w:szCs w:val="28"/>
          <w:lang w:eastAsia="ru-RU"/>
        </w:rPr>
        <w:t>церах главного трубопровода, в сальниковых уплотнениях разъемов и штоков арматуры главных трубопроводов:</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а</w:t>
      </w:r>
      <w:r w:rsidR="00A0620D" w:rsidRPr="002844F1">
        <w:rPr>
          <w:rFonts w:ascii="Times New Roman" w:hAnsi="Times New Roman"/>
          <w:spacing w:val="2"/>
          <w:sz w:val="28"/>
          <w:szCs w:val="28"/>
          <w:lang w:eastAsia="ru-RU"/>
        </w:rPr>
        <w:t>) принимаются меры для ограждения поврежденного участка;</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б</w:t>
      </w:r>
      <w:r w:rsidR="00A0620D" w:rsidRPr="002844F1">
        <w:rPr>
          <w:rFonts w:ascii="Times New Roman" w:hAnsi="Times New Roman"/>
          <w:spacing w:val="2"/>
          <w:sz w:val="28"/>
          <w:szCs w:val="28"/>
          <w:lang w:eastAsia="ru-RU"/>
        </w:rPr>
        <w:t>) вывешивается плакат «Опасная зона»;</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в</w:t>
      </w:r>
      <w:r w:rsidR="00A0620D" w:rsidRPr="002844F1">
        <w:rPr>
          <w:rFonts w:ascii="Times New Roman" w:hAnsi="Times New Roman"/>
          <w:spacing w:val="2"/>
          <w:sz w:val="28"/>
          <w:szCs w:val="28"/>
          <w:lang w:eastAsia="ru-RU"/>
        </w:rPr>
        <w:t>) принимаются меры для защиты работающего оборудования от попадания воды;</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г</w:t>
      </w:r>
      <w:r w:rsidR="00A0620D" w:rsidRPr="002844F1">
        <w:rPr>
          <w:rFonts w:ascii="Times New Roman" w:hAnsi="Times New Roman"/>
          <w:spacing w:val="2"/>
          <w:sz w:val="28"/>
          <w:szCs w:val="28"/>
          <w:lang w:eastAsia="ru-RU"/>
        </w:rPr>
        <w:t>) выясняется характер и опасность возникших повреждений, принимаются меры по отключению поврежденного участка;</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д</w:t>
      </w:r>
      <w:r w:rsidR="00A0620D" w:rsidRPr="002844F1">
        <w:rPr>
          <w:rFonts w:ascii="Times New Roman" w:hAnsi="Times New Roman"/>
          <w:spacing w:val="2"/>
          <w:sz w:val="28"/>
          <w:szCs w:val="28"/>
          <w:lang w:eastAsia="ru-RU"/>
        </w:rPr>
        <w:t>) в случае развития повреждения и невозможности отключения поврежденного участка останавливается котел.</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6.12.</w:t>
      </w:r>
      <w:r w:rsidRPr="002844F1">
        <w:rPr>
          <w:rFonts w:ascii="Times New Roman" w:hAnsi="Times New Roman"/>
          <w:spacing w:val="2"/>
          <w:sz w:val="28"/>
          <w:szCs w:val="28"/>
          <w:lang w:eastAsia="ru-RU"/>
        </w:rPr>
        <w:tab/>
        <w:t>При разрывах или появлении прогрессирующего пропуска воды через фланцевые соединения:</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а</w:t>
      </w:r>
      <w:r w:rsidR="00A0620D" w:rsidRPr="002844F1">
        <w:rPr>
          <w:rFonts w:ascii="Times New Roman" w:hAnsi="Times New Roman"/>
          <w:spacing w:val="2"/>
          <w:sz w:val="28"/>
          <w:szCs w:val="28"/>
          <w:lang w:eastAsia="ru-RU"/>
        </w:rPr>
        <w:t>) останавливается котел;</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lastRenderedPageBreak/>
        <w:t>б</w:t>
      </w:r>
      <w:r w:rsidR="00A0620D" w:rsidRPr="002844F1">
        <w:rPr>
          <w:rFonts w:ascii="Times New Roman" w:hAnsi="Times New Roman"/>
          <w:spacing w:val="2"/>
          <w:sz w:val="28"/>
          <w:szCs w:val="28"/>
          <w:lang w:eastAsia="ru-RU"/>
        </w:rPr>
        <w:t>) принимаются меры к немедленному откл</w:t>
      </w:r>
      <w:r w:rsidR="007F2C37" w:rsidRPr="002844F1">
        <w:rPr>
          <w:rFonts w:ascii="Times New Roman" w:hAnsi="Times New Roman"/>
          <w:spacing w:val="2"/>
          <w:sz w:val="28"/>
          <w:szCs w:val="28"/>
          <w:lang w:eastAsia="ru-RU"/>
        </w:rPr>
        <w:t>ючению и ограждению поврежденно</w:t>
      </w:r>
      <w:r w:rsidR="00A0620D" w:rsidRPr="002844F1">
        <w:rPr>
          <w:rFonts w:ascii="Times New Roman" w:hAnsi="Times New Roman"/>
          <w:spacing w:val="2"/>
          <w:sz w:val="28"/>
          <w:szCs w:val="28"/>
          <w:lang w:eastAsia="ru-RU"/>
        </w:rPr>
        <w:t>го участка;</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в</w:t>
      </w:r>
      <w:r w:rsidR="00A0620D" w:rsidRPr="002844F1">
        <w:rPr>
          <w:rFonts w:ascii="Times New Roman" w:hAnsi="Times New Roman"/>
          <w:spacing w:val="2"/>
          <w:sz w:val="28"/>
          <w:szCs w:val="28"/>
          <w:lang w:eastAsia="ru-RU"/>
        </w:rPr>
        <w:t>) принимаются меры по вентиляции помеще</w:t>
      </w:r>
      <w:r w:rsidR="007F2C37" w:rsidRPr="002844F1">
        <w:rPr>
          <w:rFonts w:ascii="Times New Roman" w:hAnsi="Times New Roman"/>
          <w:spacing w:val="2"/>
          <w:sz w:val="28"/>
          <w:szCs w:val="28"/>
          <w:lang w:eastAsia="ru-RU"/>
        </w:rPr>
        <w:t>ний, заполненных паром, и преду</w:t>
      </w:r>
      <w:r w:rsidR="00A0620D" w:rsidRPr="002844F1">
        <w:rPr>
          <w:rFonts w:ascii="Times New Roman" w:hAnsi="Times New Roman"/>
          <w:spacing w:val="2"/>
          <w:sz w:val="28"/>
          <w:szCs w:val="28"/>
          <w:lang w:eastAsia="ru-RU"/>
        </w:rPr>
        <w:t>преждению попадания влаги на электрооборудование.</w:t>
      </w:r>
    </w:p>
    <w:p w:rsidR="00A0620D" w:rsidRPr="002844F1" w:rsidRDefault="00A03DBD" w:rsidP="007F2C37">
      <w:pPr>
        <w:shd w:val="clear" w:color="auto" w:fill="FFFFFF"/>
        <w:spacing w:after="0" w:line="240" w:lineRule="auto"/>
        <w:jc w:val="center"/>
        <w:textAlignment w:val="baseline"/>
        <w:rPr>
          <w:rFonts w:ascii="Times New Roman" w:hAnsi="Times New Roman"/>
          <w:b/>
          <w:spacing w:val="2"/>
          <w:sz w:val="28"/>
          <w:szCs w:val="28"/>
          <w:lang w:eastAsia="ru-RU"/>
        </w:rPr>
      </w:pPr>
      <w:r w:rsidRPr="002844F1">
        <w:rPr>
          <w:rFonts w:ascii="Times New Roman" w:hAnsi="Times New Roman"/>
          <w:b/>
          <w:spacing w:val="2"/>
          <w:sz w:val="28"/>
          <w:szCs w:val="28"/>
          <w:lang w:eastAsia="ru-RU"/>
        </w:rPr>
        <w:t>7</w:t>
      </w:r>
      <w:r w:rsidR="00A0620D" w:rsidRPr="002844F1">
        <w:rPr>
          <w:rFonts w:ascii="Times New Roman" w:hAnsi="Times New Roman"/>
          <w:b/>
          <w:spacing w:val="2"/>
          <w:sz w:val="28"/>
          <w:szCs w:val="28"/>
          <w:lang w:eastAsia="ru-RU"/>
        </w:rPr>
        <w:t>. Переключения в схемах объектов</w:t>
      </w:r>
    </w:p>
    <w:p w:rsidR="00A0620D" w:rsidRPr="002844F1" w:rsidRDefault="00A03DB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.1.</w:t>
      </w:r>
      <w:r w:rsidR="00A0620D" w:rsidRPr="002844F1">
        <w:rPr>
          <w:rFonts w:ascii="Times New Roman" w:hAnsi="Times New Roman"/>
          <w:spacing w:val="2"/>
          <w:sz w:val="28"/>
          <w:szCs w:val="28"/>
          <w:lang w:eastAsia="ru-RU"/>
        </w:rPr>
        <w:tab/>
        <w:t>Все переключения в тепловых, электрических, гидравлических схемах должны выполняться в соответствии с местными ин</w:t>
      </w:r>
      <w:r w:rsidR="007F2C37" w:rsidRPr="002844F1">
        <w:rPr>
          <w:rFonts w:ascii="Times New Roman" w:hAnsi="Times New Roman"/>
          <w:spacing w:val="2"/>
          <w:sz w:val="28"/>
          <w:szCs w:val="28"/>
          <w:lang w:eastAsia="ru-RU"/>
        </w:rPr>
        <w:t>струкциями по эксплуатации и от</w:t>
      </w:r>
      <w:r w:rsidR="00A0620D" w:rsidRPr="002844F1">
        <w:rPr>
          <w:rFonts w:ascii="Times New Roman" w:hAnsi="Times New Roman"/>
          <w:spacing w:val="2"/>
          <w:sz w:val="28"/>
          <w:szCs w:val="28"/>
          <w:lang w:eastAsia="ru-RU"/>
        </w:rPr>
        <w:t>ражаться в оперативной документации.</w:t>
      </w:r>
    </w:p>
    <w:p w:rsidR="00A0620D" w:rsidRPr="002844F1" w:rsidRDefault="00A03DB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.2.</w:t>
      </w:r>
      <w:r w:rsidR="00A0620D" w:rsidRPr="002844F1">
        <w:rPr>
          <w:rFonts w:ascii="Times New Roman" w:hAnsi="Times New Roman"/>
          <w:spacing w:val="2"/>
          <w:sz w:val="28"/>
          <w:szCs w:val="28"/>
          <w:lang w:eastAsia="ru-RU"/>
        </w:rPr>
        <w:tab/>
        <w:t>В случаях, не предусмотренных инструкциями, а также при участии двух и более смежных подразделений переключения должны выполняться по программе.</w:t>
      </w:r>
    </w:p>
    <w:p w:rsidR="00A0620D" w:rsidRPr="002844F1" w:rsidRDefault="00A03DB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.3.</w:t>
      </w:r>
      <w:r w:rsidR="00A0620D" w:rsidRPr="002844F1">
        <w:rPr>
          <w:rFonts w:ascii="Times New Roman" w:hAnsi="Times New Roman"/>
          <w:spacing w:val="2"/>
          <w:sz w:val="28"/>
          <w:szCs w:val="28"/>
          <w:lang w:eastAsia="ru-RU"/>
        </w:rPr>
        <w:tab/>
        <w:t>Сложные переключения, описанные в инструкциях, также до</w:t>
      </w:r>
      <w:r w:rsidR="007F2C37" w:rsidRPr="002844F1">
        <w:rPr>
          <w:rFonts w:ascii="Times New Roman" w:hAnsi="Times New Roman"/>
          <w:spacing w:val="2"/>
          <w:sz w:val="28"/>
          <w:szCs w:val="28"/>
          <w:lang w:eastAsia="ru-RU"/>
        </w:rPr>
        <w:t>лжны выпол</w:t>
      </w:r>
      <w:r w:rsidR="00A0620D" w:rsidRPr="002844F1">
        <w:rPr>
          <w:rFonts w:ascii="Times New Roman" w:hAnsi="Times New Roman"/>
          <w:spacing w:val="2"/>
          <w:sz w:val="28"/>
          <w:szCs w:val="28"/>
          <w:lang w:eastAsia="ru-RU"/>
        </w:rPr>
        <w:t>няться по программе.</w:t>
      </w:r>
    </w:p>
    <w:p w:rsidR="00A0620D" w:rsidRPr="002844F1" w:rsidRDefault="00E44619"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.4.</w:t>
      </w:r>
      <w:r w:rsidR="00A0620D" w:rsidRPr="002844F1">
        <w:rPr>
          <w:rFonts w:ascii="Times New Roman" w:hAnsi="Times New Roman"/>
          <w:spacing w:val="2"/>
          <w:sz w:val="28"/>
          <w:szCs w:val="28"/>
          <w:lang w:eastAsia="ru-RU"/>
        </w:rPr>
        <w:tab/>
        <w:t xml:space="preserve">К </w:t>
      </w:r>
      <w:proofErr w:type="gramStart"/>
      <w:r w:rsidR="00A0620D" w:rsidRPr="002844F1">
        <w:rPr>
          <w:rFonts w:ascii="Times New Roman" w:hAnsi="Times New Roman"/>
          <w:spacing w:val="2"/>
          <w:sz w:val="28"/>
          <w:szCs w:val="28"/>
          <w:lang w:eastAsia="ru-RU"/>
        </w:rPr>
        <w:t>сложным</w:t>
      </w:r>
      <w:proofErr w:type="gramEnd"/>
      <w:r w:rsidR="00A0620D" w:rsidRPr="002844F1">
        <w:rPr>
          <w:rFonts w:ascii="Times New Roman" w:hAnsi="Times New Roman"/>
          <w:spacing w:val="2"/>
          <w:sz w:val="28"/>
          <w:szCs w:val="28"/>
          <w:lang w:eastAsia="ru-RU"/>
        </w:rPr>
        <w:t xml:space="preserve"> относятся переключения:</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а</w:t>
      </w:r>
      <w:r w:rsidR="00A0620D" w:rsidRPr="002844F1">
        <w:rPr>
          <w:rFonts w:ascii="Times New Roman" w:hAnsi="Times New Roman"/>
          <w:spacing w:val="2"/>
          <w:sz w:val="28"/>
          <w:szCs w:val="28"/>
          <w:lang w:eastAsia="ru-RU"/>
        </w:rPr>
        <w:t>) в тепловых или электрических схемах со сложными связями;</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б</w:t>
      </w:r>
      <w:r w:rsidR="00A0620D" w:rsidRPr="002844F1">
        <w:rPr>
          <w:rFonts w:ascii="Times New Roman" w:hAnsi="Times New Roman"/>
          <w:spacing w:val="2"/>
          <w:sz w:val="28"/>
          <w:szCs w:val="28"/>
          <w:lang w:eastAsia="ru-RU"/>
        </w:rPr>
        <w:t xml:space="preserve">) </w:t>
      </w:r>
      <w:proofErr w:type="gramStart"/>
      <w:r w:rsidR="00A0620D" w:rsidRPr="002844F1">
        <w:rPr>
          <w:rFonts w:ascii="Times New Roman" w:hAnsi="Times New Roman"/>
          <w:spacing w:val="2"/>
          <w:sz w:val="28"/>
          <w:szCs w:val="28"/>
          <w:lang w:eastAsia="ru-RU"/>
        </w:rPr>
        <w:t>длительные</w:t>
      </w:r>
      <w:proofErr w:type="gramEnd"/>
      <w:r w:rsidR="00A0620D" w:rsidRPr="002844F1">
        <w:rPr>
          <w:rFonts w:ascii="Times New Roman" w:hAnsi="Times New Roman"/>
          <w:spacing w:val="2"/>
          <w:sz w:val="28"/>
          <w:szCs w:val="28"/>
          <w:lang w:eastAsia="ru-RU"/>
        </w:rPr>
        <w:t xml:space="preserve"> по времени;</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в</w:t>
      </w:r>
      <w:r w:rsidR="00A0620D" w:rsidRPr="002844F1">
        <w:rPr>
          <w:rFonts w:ascii="Times New Roman" w:hAnsi="Times New Roman"/>
          <w:spacing w:val="2"/>
          <w:sz w:val="28"/>
          <w:szCs w:val="28"/>
          <w:lang w:eastAsia="ru-RU"/>
        </w:rPr>
        <w:t>) на объектах большой протяженности;</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г</w:t>
      </w:r>
      <w:r w:rsidR="00A0620D" w:rsidRPr="002844F1">
        <w:rPr>
          <w:rFonts w:ascii="Times New Roman" w:hAnsi="Times New Roman"/>
          <w:spacing w:val="2"/>
          <w:sz w:val="28"/>
          <w:szCs w:val="28"/>
          <w:lang w:eastAsia="ru-RU"/>
        </w:rPr>
        <w:t>) редко выполняемые.</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 xml:space="preserve">7.5. </w:t>
      </w:r>
      <w:r w:rsidR="00A0620D" w:rsidRPr="002844F1">
        <w:rPr>
          <w:rFonts w:ascii="Times New Roman" w:hAnsi="Times New Roman"/>
          <w:spacing w:val="2"/>
          <w:sz w:val="28"/>
          <w:szCs w:val="28"/>
          <w:lang w:eastAsia="ru-RU"/>
        </w:rPr>
        <w:t xml:space="preserve">К редко выполняемым переключениям могут быть </w:t>
      </w:r>
      <w:proofErr w:type="gramStart"/>
      <w:r w:rsidR="00A0620D" w:rsidRPr="002844F1">
        <w:rPr>
          <w:rFonts w:ascii="Times New Roman" w:hAnsi="Times New Roman"/>
          <w:spacing w:val="2"/>
          <w:sz w:val="28"/>
          <w:szCs w:val="28"/>
          <w:lang w:eastAsia="ru-RU"/>
        </w:rPr>
        <w:t>отнесены</w:t>
      </w:r>
      <w:proofErr w:type="gramEnd"/>
      <w:r w:rsidR="00A0620D" w:rsidRPr="002844F1">
        <w:rPr>
          <w:rFonts w:ascii="Times New Roman" w:hAnsi="Times New Roman"/>
          <w:spacing w:val="2"/>
          <w:sz w:val="28"/>
          <w:szCs w:val="28"/>
          <w:lang w:eastAsia="ru-RU"/>
        </w:rPr>
        <w:t>:</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а</w:t>
      </w:r>
      <w:r w:rsidR="00A0620D" w:rsidRPr="002844F1">
        <w:rPr>
          <w:rFonts w:ascii="Times New Roman" w:hAnsi="Times New Roman"/>
          <w:spacing w:val="2"/>
          <w:sz w:val="28"/>
          <w:szCs w:val="28"/>
          <w:lang w:eastAsia="ru-RU"/>
        </w:rPr>
        <w:t xml:space="preserve">) ввод основного оборудования после монтажа и реконструкции; </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б</w:t>
      </w:r>
      <w:r w:rsidR="00A0620D" w:rsidRPr="002844F1">
        <w:rPr>
          <w:rFonts w:ascii="Times New Roman" w:hAnsi="Times New Roman"/>
          <w:spacing w:val="2"/>
          <w:sz w:val="28"/>
          <w:szCs w:val="28"/>
          <w:lang w:eastAsia="ru-RU"/>
        </w:rPr>
        <w:t>) гидравлическое испытание оборудования и тепловых сетей;</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в</w:t>
      </w:r>
      <w:r w:rsidR="00A0620D" w:rsidRPr="002844F1">
        <w:rPr>
          <w:rFonts w:ascii="Times New Roman" w:hAnsi="Times New Roman"/>
          <w:spacing w:val="2"/>
          <w:sz w:val="28"/>
          <w:szCs w:val="28"/>
          <w:lang w:eastAsia="ru-RU"/>
        </w:rPr>
        <w:t>) специальные испытания оборудования;</w:t>
      </w:r>
    </w:p>
    <w:p w:rsidR="00A0620D" w:rsidRPr="002844F1" w:rsidRDefault="000672A3"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г</w:t>
      </w:r>
      <w:r w:rsidR="00A0620D" w:rsidRPr="002844F1">
        <w:rPr>
          <w:rFonts w:ascii="Times New Roman" w:hAnsi="Times New Roman"/>
          <w:spacing w:val="2"/>
          <w:sz w:val="28"/>
          <w:szCs w:val="28"/>
          <w:lang w:eastAsia="ru-RU"/>
        </w:rPr>
        <w:t>) проверка испытания новых нетрадиционных способов эк</w:t>
      </w:r>
      <w:r w:rsidR="007F2C37" w:rsidRPr="002844F1">
        <w:rPr>
          <w:rFonts w:ascii="Times New Roman" w:hAnsi="Times New Roman"/>
          <w:spacing w:val="2"/>
          <w:sz w:val="28"/>
          <w:szCs w:val="28"/>
          <w:lang w:eastAsia="ru-RU"/>
        </w:rPr>
        <w:t>сплуатации оборудо</w:t>
      </w:r>
      <w:r w:rsidR="00A0620D" w:rsidRPr="002844F1">
        <w:rPr>
          <w:rFonts w:ascii="Times New Roman" w:hAnsi="Times New Roman"/>
          <w:spacing w:val="2"/>
          <w:sz w:val="28"/>
          <w:szCs w:val="28"/>
          <w:lang w:eastAsia="ru-RU"/>
        </w:rPr>
        <w:t>вания и т.п.</w:t>
      </w:r>
    </w:p>
    <w:p w:rsidR="00A0620D" w:rsidRPr="002844F1" w:rsidRDefault="00E44619"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w:t>
      </w:r>
      <w:r w:rsidR="000672A3">
        <w:rPr>
          <w:rFonts w:ascii="Times New Roman" w:hAnsi="Times New Roman"/>
          <w:spacing w:val="2"/>
          <w:sz w:val="28"/>
          <w:szCs w:val="28"/>
          <w:lang w:eastAsia="ru-RU"/>
        </w:rPr>
        <w:t>6</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Степень сложности переключений и необходимость составления программы для их выполнения определяется техническим руков</w:t>
      </w:r>
      <w:r w:rsidR="007F2C37" w:rsidRPr="002844F1">
        <w:rPr>
          <w:rFonts w:ascii="Times New Roman" w:hAnsi="Times New Roman"/>
          <w:spacing w:val="2"/>
          <w:sz w:val="28"/>
          <w:szCs w:val="28"/>
          <w:lang w:eastAsia="ru-RU"/>
        </w:rPr>
        <w:t xml:space="preserve">одителем </w:t>
      </w:r>
      <w:r w:rsidR="005F2BA3">
        <w:rPr>
          <w:rFonts w:ascii="Times New Roman" w:hAnsi="Times New Roman"/>
          <w:spacing w:val="2"/>
          <w:sz w:val="28"/>
          <w:szCs w:val="28"/>
          <w:lang w:eastAsia="ru-RU"/>
        </w:rPr>
        <w:t>организации</w:t>
      </w:r>
      <w:r w:rsidR="007F2C37" w:rsidRPr="002844F1">
        <w:rPr>
          <w:rFonts w:ascii="Times New Roman" w:hAnsi="Times New Roman"/>
          <w:spacing w:val="2"/>
          <w:sz w:val="28"/>
          <w:szCs w:val="28"/>
          <w:lang w:eastAsia="ru-RU"/>
        </w:rPr>
        <w:t xml:space="preserve"> в зависимо</w:t>
      </w:r>
      <w:r w:rsidR="00A0620D" w:rsidRPr="002844F1">
        <w:rPr>
          <w:rFonts w:ascii="Times New Roman" w:hAnsi="Times New Roman"/>
          <w:spacing w:val="2"/>
          <w:sz w:val="28"/>
          <w:szCs w:val="28"/>
          <w:lang w:eastAsia="ru-RU"/>
        </w:rPr>
        <w:t>сти от особенностей условий работы.</w:t>
      </w:r>
    </w:p>
    <w:p w:rsidR="00A0620D" w:rsidRPr="002844F1" w:rsidRDefault="00E44619"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w:t>
      </w:r>
      <w:r w:rsidR="007C4128">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 xml:space="preserve">На каждом объекте жизнеобеспечения должен быть разработан перечень оперативных переключений, утвержденный </w:t>
      </w:r>
      <w:r w:rsidR="007F2C37" w:rsidRPr="002844F1">
        <w:rPr>
          <w:rFonts w:ascii="Times New Roman" w:hAnsi="Times New Roman"/>
          <w:spacing w:val="2"/>
          <w:sz w:val="28"/>
          <w:szCs w:val="28"/>
          <w:lang w:eastAsia="ru-RU"/>
        </w:rPr>
        <w:t>руководителем</w:t>
      </w:r>
      <w:r w:rsidR="00A03DBD" w:rsidRPr="002844F1">
        <w:rPr>
          <w:rFonts w:ascii="Times New Roman" w:hAnsi="Times New Roman"/>
          <w:spacing w:val="2"/>
          <w:sz w:val="28"/>
          <w:szCs w:val="28"/>
          <w:lang w:eastAsia="ru-RU"/>
        </w:rPr>
        <w:t xml:space="preserve"> организации</w:t>
      </w:r>
      <w:r w:rsidR="007F2C37" w:rsidRPr="002844F1">
        <w:rPr>
          <w:rFonts w:ascii="Times New Roman" w:hAnsi="Times New Roman"/>
          <w:spacing w:val="2"/>
          <w:sz w:val="28"/>
          <w:szCs w:val="28"/>
          <w:lang w:eastAsia="ru-RU"/>
        </w:rPr>
        <w:t>. Перечень дол</w:t>
      </w:r>
      <w:r w:rsidR="00A0620D" w:rsidRPr="002844F1">
        <w:rPr>
          <w:rFonts w:ascii="Times New Roman" w:hAnsi="Times New Roman"/>
          <w:spacing w:val="2"/>
          <w:sz w:val="28"/>
          <w:szCs w:val="28"/>
          <w:lang w:eastAsia="ru-RU"/>
        </w:rPr>
        <w:t xml:space="preserve">жен корректироваться с учетом </w:t>
      </w:r>
      <w:r w:rsidR="000E3FAA" w:rsidRPr="002844F1">
        <w:rPr>
          <w:rFonts w:ascii="Times New Roman" w:hAnsi="Times New Roman"/>
          <w:spacing w:val="2"/>
          <w:sz w:val="28"/>
          <w:szCs w:val="28"/>
          <w:lang w:eastAsia="ru-RU"/>
        </w:rPr>
        <w:t>в</w:t>
      </w:r>
      <w:r w:rsidR="00A0620D" w:rsidRPr="002844F1">
        <w:rPr>
          <w:rFonts w:ascii="Times New Roman" w:hAnsi="Times New Roman"/>
          <w:spacing w:val="2"/>
          <w:sz w:val="28"/>
          <w:szCs w:val="28"/>
          <w:lang w:eastAsia="ru-RU"/>
        </w:rPr>
        <w:t>вода, реконструкции</w:t>
      </w:r>
      <w:r w:rsidR="007F2C37" w:rsidRPr="002844F1">
        <w:rPr>
          <w:rFonts w:ascii="Times New Roman" w:hAnsi="Times New Roman"/>
          <w:spacing w:val="2"/>
          <w:sz w:val="28"/>
          <w:szCs w:val="28"/>
          <w:lang w:eastAsia="ru-RU"/>
        </w:rPr>
        <w:t xml:space="preserve"> или демонтажа оборудования, из</w:t>
      </w:r>
      <w:r w:rsidR="00A0620D" w:rsidRPr="002844F1">
        <w:rPr>
          <w:rFonts w:ascii="Times New Roman" w:hAnsi="Times New Roman"/>
          <w:spacing w:val="2"/>
          <w:sz w:val="28"/>
          <w:szCs w:val="28"/>
          <w:lang w:eastAsia="ru-RU"/>
        </w:rPr>
        <w:t>менения технологических схем и схем технологических</w:t>
      </w:r>
      <w:r w:rsidR="007F2C37" w:rsidRPr="002844F1">
        <w:rPr>
          <w:rFonts w:ascii="Times New Roman" w:hAnsi="Times New Roman"/>
          <w:spacing w:val="2"/>
          <w:sz w:val="28"/>
          <w:szCs w:val="28"/>
          <w:lang w:eastAsia="ru-RU"/>
        </w:rPr>
        <w:t xml:space="preserve"> защит и автоматики и т.п. Пере</w:t>
      </w:r>
      <w:r w:rsidR="00A0620D" w:rsidRPr="002844F1">
        <w:rPr>
          <w:rFonts w:ascii="Times New Roman" w:hAnsi="Times New Roman"/>
          <w:spacing w:val="2"/>
          <w:sz w:val="28"/>
          <w:szCs w:val="28"/>
          <w:lang w:eastAsia="ru-RU"/>
        </w:rPr>
        <w:t>чень должен пересматриваться 1 раз в 3 года. Копии</w:t>
      </w:r>
      <w:r w:rsidR="007F2C37" w:rsidRPr="002844F1">
        <w:rPr>
          <w:rFonts w:ascii="Times New Roman" w:hAnsi="Times New Roman"/>
          <w:spacing w:val="2"/>
          <w:sz w:val="28"/>
          <w:szCs w:val="28"/>
          <w:lang w:eastAsia="ru-RU"/>
        </w:rPr>
        <w:t xml:space="preserve"> схем должны находиться на рабо</w:t>
      </w:r>
      <w:r w:rsidR="00A0620D" w:rsidRPr="002844F1">
        <w:rPr>
          <w:rFonts w:ascii="Times New Roman" w:hAnsi="Times New Roman"/>
          <w:spacing w:val="2"/>
          <w:sz w:val="28"/>
          <w:szCs w:val="28"/>
          <w:lang w:eastAsia="ru-RU"/>
        </w:rPr>
        <w:t>чем месте оперативно-диспетчерского персонала объекта жизнеобеспечения.</w:t>
      </w:r>
    </w:p>
    <w:p w:rsidR="00A0620D" w:rsidRPr="002844F1" w:rsidRDefault="00E44619" w:rsidP="000E3FAA">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w:t>
      </w:r>
      <w:r w:rsidR="007C4128">
        <w:rPr>
          <w:rFonts w:ascii="Times New Roman" w:hAnsi="Times New Roman"/>
          <w:spacing w:val="2"/>
          <w:sz w:val="28"/>
          <w:szCs w:val="28"/>
          <w:lang w:eastAsia="ru-RU"/>
        </w:rPr>
        <w:t>8</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 xml:space="preserve">Техническим руководителем </w:t>
      </w:r>
      <w:r w:rsidR="000E3FAA" w:rsidRPr="002844F1">
        <w:rPr>
          <w:rFonts w:ascii="Times New Roman" w:hAnsi="Times New Roman"/>
          <w:spacing w:val="2"/>
          <w:sz w:val="28"/>
          <w:szCs w:val="28"/>
          <w:lang w:eastAsia="ru-RU"/>
        </w:rPr>
        <w:t>организации</w:t>
      </w:r>
      <w:r w:rsidR="00A0620D" w:rsidRPr="002844F1">
        <w:rPr>
          <w:rFonts w:ascii="Times New Roman" w:hAnsi="Times New Roman"/>
          <w:spacing w:val="2"/>
          <w:sz w:val="28"/>
          <w:szCs w:val="28"/>
          <w:lang w:eastAsia="ru-RU"/>
        </w:rPr>
        <w:t xml:space="preserve"> должен быть утвержден список лиц из административно-технического персонала, </w:t>
      </w:r>
      <w:r w:rsidR="007F2C37" w:rsidRPr="002844F1">
        <w:rPr>
          <w:rFonts w:ascii="Times New Roman" w:hAnsi="Times New Roman"/>
          <w:spacing w:val="2"/>
          <w:sz w:val="28"/>
          <w:szCs w:val="28"/>
          <w:lang w:eastAsia="ru-RU"/>
        </w:rPr>
        <w:t>имеющих право контролировать вы</w:t>
      </w:r>
      <w:r w:rsidR="00A0620D" w:rsidRPr="002844F1">
        <w:rPr>
          <w:rFonts w:ascii="Times New Roman" w:hAnsi="Times New Roman"/>
          <w:spacing w:val="2"/>
          <w:sz w:val="28"/>
          <w:szCs w:val="28"/>
          <w:lang w:eastAsia="ru-RU"/>
        </w:rPr>
        <w:t>полнение переключений, проводимых по программам. Список</w:t>
      </w:r>
      <w:r w:rsidR="000E3FAA" w:rsidRPr="002844F1">
        <w:rPr>
          <w:rFonts w:ascii="Times New Roman" w:hAnsi="Times New Roman"/>
          <w:spacing w:val="2"/>
          <w:sz w:val="28"/>
          <w:szCs w:val="28"/>
          <w:lang w:eastAsia="ru-RU"/>
        </w:rPr>
        <w:t xml:space="preserve"> должен быть</w:t>
      </w:r>
      <w:r w:rsidR="007F2C37" w:rsidRPr="002844F1">
        <w:rPr>
          <w:rFonts w:ascii="Times New Roman" w:hAnsi="Times New Roman"/>
          <w:spacing w:val="2"/>
          <w:sz w:val="28"/>
          <w:szCs w:val="28"/>
          <w:lang w:eastAsia="ru-RU"/>
        </w:rPr>
        <w:t xml:space="preserve"> скорректи</w:t>
      </w:r>
      <w:r w:rsidR="00A0620D" w:rsidRPr="002844F1">
        <w:rPr>
          <w:rFonts w:ascii="Times New Roman" w:hAnsi="Times New Roman"/>
          <w:spacing w:val="2"/>
          <w:sz w:val="28"/>
          <w:szCs w:val="28"/>
          <w:lang w:eastAsia="ru-RU"/>
        </w:rPr>
        <w:t>рован при изменении состава персонала.</w:t>
      </w:r>
      <w:r w:rsidR="000E3FAA" w:rsidRPr="002844F1">
        <w:rPr>
          <w:rFonts w:ascii="Times New Roman" w:hAnsi="Times New Roman"/>
          <w:spacing w:val="2"/>
          <w:sz w:val="28"/>
          <w:szCs w:val="28"/>
          <w:lang w:eastAsia="ru-RU"/>
        </w:rPr>
        <w:t xml:space="preserve"> </w:t>
      </w:r>
      <w:r w:rsidR="00A0620D" w:rsidRPr="002844F1">
        <w:rPr>
          <w:rFonts w:ascii="Times New Roman" w:hAnsi="Times New Roman"/>
          <w:spacing w:val="2"/>
          <w:sz w:val="28"/>
          <w:szCs w:val="28"/>
          <w:lang w:eastAsia="ru-RU"/>
        </w:rPr>
        <w:t>Копии списка должны находиться на рабочем месте оперативно-диспетчерского персонала котельной или другого объекта жизнеобеспечения.</w:t>
      </w:r>
    </w:p>
    <w:p w:rsidR="00A0620D" w:rsidRPr="002844F1" w:rsidRDefault="00E44619"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lastRenderedPageBreak/>
        <w:t>7</w:t>
      </w:r>
      <w:r w:rsidR="00A0620D" w:rsidRPr="002844F1">
        <w:rPr>
          <w:rFonts w:ascii="Times New Roman" w:hAnsi="Times New Roman"/>
          <w:spacing w:val="2"/>
          <w:sz w:val="28"/>
          <w:szCs w:val="28"/>
          <w:lang w:eastAsia="ru-RU"/>
        </w:rPr>
        <w:t>.</w:t>
      </w:r>
      <w:r w:rsidR="007C4128">
        <w:rPr>
          <w:rFonts w:ascii="Times New Roman" w:hAnsi="Times New Roman"/>
          <w:spacing w:val="2"/>
          <w:sz w:val="28"/>
          <w:szCs w:val="28"/>
          <w:lang w:eastAsia="ru-RU"/>
        </w:rPr>
        <w:t>9</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В программе выполнения переключений должны быть указаны:</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а) цель выполнения переключений;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б) объект переключений;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в) перечень мероприятий по подготовке к выполнению переключений;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г) условия выполнения переключений;</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д) плановое время начала и окончания переключений, которое может уточняться в оперативном порядке;</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е) схема объекта переключений (наименование и нумерация элементов объекта на схеме должны полностью соответствовать наименованиям и нумерации, принятым на объекте);</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ж) порядок и последовательность выполнения операций с указанием положения запорных и регулирующих органов и элементов цепей техно</w:t>
      </w:r>
      <w:r w:rsidR="007F2C37" w:rsidRPr="002844F1">
        <w:rPr>
          <w:rFonts w:ascii="Times New Roman" w:hAnsi="Times New Roman"/>
          <w:spacing w:val="2"/>
          <w:sz w:val="28"/>
          <w:szCs w:val="28"/>
          <w:lang w:eastAsia="ru-RU"/>
        </w:rPr>
        <w:t>логических защит и автома</w:t>
      </w:r>
      <w:r w:rsidRPr="002844F1">
        <w:rPr>
          <w:rFonts w:ascii="Times New Roman" w:hAnsi="Times New Roman"/>
          <w:spacing w:val="2"/>
          <w:sz w:val="28"/>
          <w:szCs w:val="28"/>
          <w:lang w:eastAsia="ru-RU"/>
        </w:rPr>
        <w:t>тики;</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xml:space="preserve">з) оперативно-диспетчерский персонал, выполняющий переключения; </w:t>
      </w:r>
    </w:p>
    <w:p w:rsidR="00A0620D" w:rsidRPr="002844F1" w:rsidRDefault="00A0620D"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и) персонал, привлеченный к участию в переключениях;</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к</w:t>
      </w:r>
      <w:r w:rsidR="00A0620D" w:rsidRPr="002844F1">
        <w:rPr>
          <w:rFonts w:ascii="Times New Roman" w:hAnsi="Times New Roman"/>
          <w:spacing w:val="2"/>
          <w:sz w:val="28"/>
          <w:szCs w:val="28"/>
          <w:lang w:eastAsia="ru-RU"/>
        </w:rPr>
        <w:t>) оперативно-диспетчерский персонал, руковод</w:t>
      </w:r>
      <w:r w:rsidR="007F2C37" w:rsidRPr="002844F1">
        <w:rPr>
          <w:rFonts w:ascii="Times New Roman" w:hAnsi="Times New Roman"/>
          <w:spacing w:val="2"/>
          <w:sz w:val="28"/>
          <w:szCs w:val="28"/>
          <w:lang w:eastAsia="ru-RU"/>
        </w:rPr>
        <w:t>ящий выполнением переключе</w:t>
      </w:r>
      <w:r w:rsidR="00A0620D" w:rsidRPr="002844F1">
        <w:rPr>
          <w:rFonts w:ascii="Times New Roman" w:hAnsi="Times New Roman"/>
          <w:spacing w:val="2"/>
          <w:sz w:val="28"/>
          <w:szCs w:val="28"/>
          <w:lang w:eastAsia="ru-RU"/>
        </w:rPr>
        <w:t>ний;</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л</w:t>
      </w:r>
      <w:r w:rsidR="00A0620D" w:rsidRPr="002844F1">
        <w:rPr>
          <w:rFonts w:ascii="Times New Roman" w:hAnsi="Times New Roman"/>
          <w:spacing w:val="2"/>
          <w:sz w:val="28"/>
          <w:szCs w:val="28"/>
          <w:lang w:eastAsia="ru-RU"/>
        </w:rPr>
        <w:t>) в случае участия в переключения</w:t>
      </w:r>
      <w:r w:rsidRPr="002844F1">
        <w:rPr>
          <w:rFonts w:ascii="Times New Roman" w:hAnsi="Times New Roman"/>
          <w:spacing w:val="2"/>
          <w:sz w:val="28"/>
          <w:szCs w:val="28"/>
          <w:lang w:eastAsia="ru-RU"/>
        </w:rPr>
        <w:t>х</w:t>
      </w:r>
      <w:r w:rsidR="00A0620D" w:rsidRPr="002844F1">
        <w:rPr>
          <w:rFonts w:ascii="Times New Roman" w:hAnsi="Times New Roman"/>
          <w:spacing w:val="2"/>
          <w:sz w:val="28"/>
          <w:szCs w:val="28"/>
          <w:lang w:eastAsia="ru-RU"/>
        </w:rPr>
        <w:t xml:space="preserve"> двух и </w:t>
      </w:r>
      <w:r w:rsidRPr="002844F1">
        <w:rPr>
          <w:rFonts w:ascii="Times New Roman" w:hAnsi="Times New Roman"/>
          <w:spacing w:val="2"/>
          <w:sz w:val="28"/>
          <w:szCs w:val="28"/>
          <w:lang w:eastAsia="ru-RU"/>
        </w:rPr>
        <w:t xml:space="preserve">более подразделений </w:t>
      </w:r>
      <w:r w:rsidR="005F2BA3">
        <w:rPr>
          <w:rFonts w:ascii="Times New Roman" w:hAnsi="Times New Roman"/>
          <w:spacing w:val="2"/>
          <w:sz w:val="28"/>
          <w:szCs w:val="28"/>
          <w:lang w:eastAsia="ru-RU"/>
        </w:rPr>
        <w:t>организации</w:t>
      </w:r>
      <w:r w:rsidRPr="002844F1">
        <w:rPr>
          <w:rFonts w:ascii="Times New Roman" w:hAnsi="Times New Roman"/>
          <w:spacing w:val="2"/>
          <w:sz w:val="28"/>
          <w:szCs w:val="28"/>
          <w:lang w:eastAsia="ru-RU"/>
        </w:rPr>
        <w:t xml:space="preserve"> – </w:t>
      </w:r>
      <w:r w:rsidR="00A0620D" w:rsidRPr="002844F1">
        <w:rPr>
          <w:rFonts w:ascii="Times New Roman" w:hAnsi="Times New Roman"/>
          <w:spacing w:val="2"/>
          <w:sz w:val="28"/>
          <w:szCs w:val="28"/>
          <w:lang w:eastAsia="ru-RU"/>
        </w:rPr>
        <w:t>лицо административно-технического персонала, осуществляющее общее руководство;</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м</w:t>
      </w:r>
      <w:r w:rsidR="00A0620D" w:rsidRPr="002844F1">
        <w:rPr>
          <w:rFonts w:ascii="Times New Roman" w:hAnsi="Times New Roman"/>
          <w:spacing w:val="2"/>
          <w:sz w:val="28"/>
          <w:szCs w:val="28"/>
          <w:lang w:eastAsia="ru-RU"/>
        </w:rPr>
        <w:t>) в случае участия в переключениях двух и более объектов жизн</w:t>
      </w:r>
      <w:r w:rsidR="007F2C37" w:rsidRPr="002844F1">
        <w:rPr>
          <w:rFonts w:ascii="Times New Roman" w:hAnsi="Times New Roman"/>
          <w:spacing w:val="2"/>
          <w:sz w:val="28"/>
          <w:szCs w:val="28"/>
          <w:lang w:eastAsia="ru-RU"/>
        </w:rPr>
        <w:t xml:space="preserve">еобеспечения </w:t>
      </w:r>
      <w:r w:rsidRPr="002844F1">
        <w:rPr>
          <w:rFonts w:ascii="Times New Roman" w:hAnsi="Times New Roman"/>
          <w:spacing w:val="2"/>
          <w:sz w:val="28"/>
          <w:szCs w:val="28"/>
          <w:lang w:eastAsia="ru-RU"/>
        </w:rPr>
        <w:t xml:space="preserve">– </w:t>
      </w:r>
      <w:r w:rsidR="007F2C37" w:rsidRPr="002844F1">
        <w:rPr>
          <w:rFonts w:ascii="Times New Roman" w:hAnsi="Times New Roman"/>
          <w:spacing w:val="2"/>
          <w:sz w:val="28"/>
          <w:szCs w:val="28"/>
          <w:lang w:eastAsia="ru-RU"/>
        </w:rPr>
        <w:t>ли</w:t>
      </w:r>
      <w:r w:rsidR="00A0620D" w:rsidRPr="002844F1">
        <w:rPr>
          <w:rFonts w:ascii="Times New Roman" w:hAnsi="Times New Roman"/>
          <w:spacing w:val="2"/>
          <w:sz w:val="28"/>
          <w:szCs w:val="28"/>
          <w:lang w:eastAsia="ru-RU"/>
        </w:rPr>
        <w:t>ца из числа административно-технического персонала,</w:t>
      </w:r>
      <w:r w:rsidR="007F2C37" w:rsidRPr="002844F1">
        <w:rPr>
          <w:rFonts w:ascii="Times New Roman" w:hAnsi="Times New Roman"/>
          <w:spacing w:val="2"/>
          <w:sz w:val="28"/>
          <w:szCs w:val="28"/>
          <w:lang w:eastAsia="ru-RU"/>
        </w:rPr>
        <w:t xml:space="preserve"> ответственные за выполнение пе</w:t>
      </w:r>
      <w:r w:rsidR="00A0620D" w:rsidRPr="002844F1">
        <w:rPr>
          <w:rFonts w:ascii="Times New Roman" w:hAnsi="Times New Roman"/>
          <w:spacing w:val="2"/>
          <w:sz w:val="28"/>
          <w:szCs w:val="28"/>
          <w:lang w:eastAsia="ru-RU"/>
        </w:rPr>
        <w:t xml:space="preserve">реключений на каждом объекте, и </w:t>
      </w:r>
      <w:r w:rsidRPr="002844F1">
        <w:rPr>
          <w:rFonts w:ascii="Times New Roman" w:hAnsi="Times New Roman"/>
          <w:spacing w:val="2"/>
          <w:sz w:val="28"/>
          <w:szCs w:val="28"/>
          <w:lang w:eastAsia="ru-RU"/>
        </w:rPr>
        <w:t>лицо из числа административно-</w:t>
      </w:r>
      <w:r w:rsidR="00A0620D" w:rsidRPr="002844F1">
        <w:rPr>
          <w:rFonts w:ascii="Times New Roman" w:hAnsi="Times New Roman"/>
          <w:spacing w:val="2"/>
          <w:sz w:val="28"/>
          <w:szCs w:val="28"/>
          <w:lang w:eastAsia="ru-RU"/>
        </w:rPr>
        <w:t>технического пер</w:t>
      </w:r>
      <w:r w:rsidRPr="002844F1">
        <w:rPr>
          <w:rFonts w:ascii="Times New Roman" w:hAnsi="Times New Roman"/>
          <w:spacing w:val="2"/>
          <w:sz w:val="28"/>
          <w:szCs w:val="28"/>
          <w:lang w:eastAsia="ru-RU"/>
        </w:rPr>
        <w:t>со</w:t>
      </w:r>
      <w:r w:rsidR="00A0620D" w:rsidRPr="002844F1">
        <w:rPr>
          <w:rFonts w:ascii="Times New Roman" w:hAnsi="Times New Roman"/>
          <w:spacing w:val="2"/>
          <w:sz w:val="28"/>
          <w:szCs w:val="28"/>
          <w:lang w:eastAsia="ru-RU"/>
        </w:rPr>
        <w:t>нала, осуществляющее общее руководство проведением переключений;</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н</w:t>
      </w:r>
      <w:r w:rsidR="00A0620D" w:rsidRPr="002844F1">
        <w:rPr>
          <w:rFonts w:ascii="Times New Roman" w:hAnsi="Times New Roman"/>
          <w:spacing w:val="2"/>
          <w:sz w:val="28"/>
          <w:szCs w:val="28"/>
          <w:lang w:eastAsia="ru-RU"/>
        </w:rPr>
        <w:t>) обязанности и ответственность лиц, указанных в программе;</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о</w:t>
      </w:r>
      <w:r w:rsidR="00A0620D" w:rsidRPr="002844F1">
        <w:rPr>
          <w:rFonts w:ascii="Times New Roman" w:hAnsi="Times New Roman"/>
          <w:spacing w:val="2"/>
          <w:sz w:val="28"/>
          <w:szCs w:val="28"/>
          <w:lang w:eastAsia="ru-RU"/>
        </w:rPr>
        <w:t>) перечень мероприятий по обеспечению безопасности проведения работ;</w:t>
      </w:r>
    </w:p>
    <w:p w:rsidR="00A0620D" w:rsidRPr="002844F1" w:rsidRDefault="000E3FAA"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п</w:t>
      </w:r>
      <w:r w:rsidR="00A0620D" w:rsidRPr="002844F1">
        <w:rPr>
          <w:rFonts w:ascii="Times New Roman" w:hAnsi="Times New Roman"/>
          <w:spacing w:val="2"/>
          <w:sz w:val="28"/>
          <w:szCs w:val="28"/>
          <w:lang w:eastAsia="ru-RU"/>
        </w:rPr>
        <w:t>) действия персонала при возникновении тех</w:t>
      </w:r>
      <w:r w:rsidR="007F2C37" w:rsidRPr="002844F1">
        <w:rPr>
          <w:rFonts w:ascii="Times New Roman" w:hAnsi="Times New Roman"/>
          <w:spacing w:val="2"/>
          <w:sz w:val="28"/>
          <w:szCs w:val="28"/>
          <w:lang w:eastAsia="ru-RU"/>
        </w:rPr>
        <w:t>нологического нарушения, угрожа</w:t>
      </w:r>
      <w:r w:rsidR="00A0620D" w:rsidRPr="002844F1">
        <w:rPr>
          <w:rFonts w:ascii="Times New Roman" w:hAnsi="Times New Roman"/>
          <w:spacing w:val="2"/>
          <w:sz w:val="28"/>
          <w:szCs w:val="28"/>
          <w:lang w:eastAsia="ru-RU"/>
        </w:rPr>
        <w:t>ющего жизни людей и целостности оборудования.</w:t>
      </w:r>
    </w:p>
    <w:p w:rsidR="00A0620D" w:rsidRPr="002844F1" w:rsidRDefault="00E44619"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w:t>
      </w:r>
      <w:r w:rsidR="007C4128">
        <w:rPr>
          <w:rFonts w:ascii="Times New Roman" w:hAnsi="Times New Roman"/>
          <w:spacing w:val="2"/>
          <w:sz w:val="28"/>
          <w:szCs w:val="28"/>
          <w:lang w:eastAsia="ru-RU"/>
        </w:rPr>
        <w:t>10</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 xml:space="preserve">Программа утверждается техническим руководителем </w:t>
      </w:r>
      <w:r w:rsidR="000E3FAA" w:rsidRPr="002844F1">
        <w:rPr>
          <w:rFonts w:ascii="Times New Roman" w:hAnsi="Times New Roman"/>
          <w:spacing w:val="2"/>
          <w:sz w:val="28"/>
          <w:szCs w:val="28"/>
          <w:lang w:eastAsia="ru-RU"/>
        </w:rPr>
        <w:t>организации</w:t>
      </w:r>
      <w:r w:rsidR="00A0620D" w:rsidRPr="002844F1">
        <w:rPr>
          <w:rFonts w:ascii="Times New Roman" w:hAnsi="Times New Roman"/>
          <w:spacing w:val="2"/>
          <w:sz w:val="28"/>
          <w:szCs w:val="28"/>
          <w:lang w:eastAsia="ru-RU"/>
        </w:rPr>
        <w:t>.</w:t>
      </w:r>
    </w:p>
    <w:p w:rsidR="00A0620D" w:rsidRPr="002844F1" w:rsidRDefault="00E44619"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w:t>
      </w:r>
      <w:r w:rsidR="007C4128" w:rsidRPr="002844F1">
        <w:rPr>
          <w:rFonts w:ascii="Times New Roman" w:hAnsi="Times New Roman"/>
          <w:spacing w:val="2"/>
          <w:sz w:val="28"/>
          <w:szCs w:val="28"/>
          <w:lang w:eastAsia="ru-RU"/>
        </w:rPr>
        <w:t>1</w:t>
      </w:r>
      <w:r w:rsidR="007C4128">
        <w:rPr>
          <w:rFonts w:ascii="Times New Roman" w:hAnsi="Times New Roman"/>
          <w:spacing w:val="2"/>
          <w:sz w:val="28"/>
          <w:szCs w:val="28"/>
          <w:lang w:eastAsia="ru-RU"/>
        </w:rPr>
        <w:t>1</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Для повторяющихся переключений на объектах жизнеобеспечения должны применяться заранее составленные типовые программы. Типовые программы должны пересматриваться раз в 3 года и корректироваться с в</w:t>
      </w:r>
      <w:r w:rsidR="007F2C37" w:rsidRPr="002844F1">
        <w:rPr>
          <w:rFonts w:ascii="Times New Roman" w:hAnsi="Times New Roman"/>
          <w:spacing w:val="2"/>
          <w:sz w:val="28"/>
          <w:szCs w:val="28"/>
          <w:lang w:eastAsia="ru-RU"/>
        </w:rPr>
        <w:t>водом, реконструкцией или демон</w:t>
      </w:r>
      <w:r w:rsidR="00A0620D" w:rsidRPr="002844F1">
        <w:rPr>
          <w:rFonts w:ascii="Times New Roman" w:hAnsi="Times New Roman"/>
          <w:spacing w:val="2"/>
          <w:sz w:val="28"/>
          <w:szCs w:val="28"/>
          <w:lang w:eastAsia="ru-RU"/>
        </w:rPr>
        <w:t>тажем оборудования, изменением технологических схем и схем технологических защит и автоматики.</w:t>
      </w:r>
    </w:p>
    <w:p w:rsidR="00A0620D" w:rsidRPr="002844F1" w:rsidRDefault="00E44619"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w:t>
      </w:r>
      <w:r w:rsidR="007C4128" w:rsidRPr="002844F1">
        <w:rPr>
          <w:rFonts w:ascii="Times New Roman" w:hAnsi="Times New Roman"/>
          <w:spacing w:val="2"/>
          <w:sz w:val="28"/>
          <w:szCs w:val="28"/>
          <w:lang w:eastAsia="ru-RU"/>
        </w:rPr>
        <w:t>1</w:t>
      </w:r>
      <w:r w:rsidR="007C4128">
        <w:rPr>
          <w:rFonts w:ascii="Times New Roman" w:hAnsi="Times New Roman"/>
          <w:spacing w:val="2"/>
          <w:sz w:val="28"/>
          <w:szCs w:val="28"/>
          <w:lang w:eastAsia="ru-RU"/>
        </w:rPr>
        <w:t>2</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Программа переключений и типовые</w:t>
      </w:r>
      <w:r w:rsidR="007F2C37" w:rsidRPr="002844F1">
        <w:rPr>
          <w:rFonts w:ascii="Times New Roman" w:hAnsi="Times New Roman"/>
          <w:spacing w:val="2"/>
          <w:sz w:val="28"/>
          <w:szCs w:val="28"/>
          <w:lang w:eastAsia="ru-RU"/>
        </w:rPr>
        <w:t xml:space="preserve"> программы переключений применя</w:t>
      </w:r>
      <w:r w:rsidR="00A0620D" w:rsidRPr="002844F1">
        <w:rPr>
          <w:rFonts w:ascii="Times New Roman" w:hAnsi="Times New Roman"/>
          <w:spacing w:val="2"/>
          <w:sz w:val="28"/>
          <w:szCs w:val="28"/>
          <w:lang w:eastAsia="ru-RU"/>
        </w:rPr>
        <w:t>ются оперативно-диспетчерским персоналом и являются оперативными документами при выполнении переключений.</w:t>
      </w:r>
    </w:p>
    <w:p w:rsidR="00A0620D" w:rsidRPr="002844F1" w:rsidRDefault="00E44619"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lastRenderedPageBreak/>
        <w:t>7</w:t>
      </w:r>
      <w:r w:rsidR="00A0620D" w:rsidRPr="002844F1">
        <w:rPr>
          <w:rFonts w:ascii="Times New Roman" w:hAnsi="Times New Roman"/>
          <w:spacing w:val="2"/>
          <w:sz w:val="28"/>
          <w:szCs w:val="28"/>
          <w:lang w:eastAsia="ru-RU"/>
        </w:rPr>
        <w:t>.</w:t>
      </w:r>
      <w:r w:rsidR="007C4128" w:rsidRPr="002844F1">
        <w:rPr>
          <w:rFonts w:ascii="Times New Roman" w:hAnsi="Times New Roman"/>
          <w:spacing w:val="2"/>
          <w:sz w:val="28"/>
          <w:szCs w:val="28"/>
          <w:lang w:eastAsia="ru-RU"/>
        </w:rPr>
        <w:t>1</w:t>
      </w:r>
      <w:r w:rsidR="007C4128">
        <w:rPr>
          <w:rFonts w:ascii="Times New Roman" w:hAnsi="Times New Roman"/>
          <w:spacing w:val="2"/>
          <w:sz w:val="28"/>
          <w:szCs w:val="28"/>
          <w:lang w:eastAsia="ru-RU"/>
        </w:rPr>
        <w:t>3</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Программы переключений должны храниться наравне с другой оперативной документацией.</w:t>
      </w:r>
    </w:p>
    <w:p w:rsidR="00A0620D" w:rsidRPr="002844F1" w:rsidRDefault="00E44619" w:rsidP="00A0620D">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w:t>
      </w:r>
      <w:r w:rsidR="007C4128" w:rsidRPr="002844F1">
        <w:rPr>
          <w:rFonts w:ascii="Times New Roman" w:hAnsi="Times New Roman"/>
          <w:spacing w:val="2"/>
          <w:sz w:val="28"/>
          <w:szCs w:val="28"/>
          <w:lang w:eastAsia="ru-RU"/>
        </w:rPr>
        <w:t>1</w:t>
      </w:r>
      <w:r w:rsidR="007C4128">
        <w:rPr>
          <w:rFonts w:ascii="Times New Roman" w:hAnsi="Times New Roman"/>
          <w:spacing w:val="2"/>
          <w:sz w:val="28"/>
          <w:szCs w:val="28"/>
          <w:lang w:eastAsia="ru-RU"/>
        </w:rPr>
        <w:t>4</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r>
      <w:r w:rsidR="005F2BA3">
        <w:rPr>
          <w:rFonts w:ascii="Times New Roman" w:hAnsi="Times New Roman"/>
          <w:spacing w:val="2"/>
          <w:sz w:val="28"/>
          <w:szCs w:val="28"/>
          <w:lang w:eastAsia="ru-RU"/>
        </w:rPr>
        <w:t>Д</w:t>
      </w:r>
      <w:r w:rsidR="00A0620D" w:rsidRPr="002844F1">
        <w:rPr>
          <w:rFonts w:ascii="Times New Roman" w:hAnsi="Times New Roman"/>
          <w:spacing w:val="2"/>
          <w:sz w:val="28"/>
          <w:szCs w:val="28"/>
          <w:lang w:eastAsia="ru-RU"/>
        </w:rPr>
        <w:t>олжна быть определена длительность отключения отдельных зданий и участков сети при отрицательных температурах наружного воздуха бе</w:t>
      </w:r>
      <w:r w:rsidR="007F2C37" w:rsidRPr="002844F1">
        <w:rPr>
          <w:rFonts w:ascii="Times New Roman" w:hAnsi="Times New Roman"/>
          <w:spacing w:val="2"/>
          <w:sz w:val="28"/>
          <w:szCs w:val="28"/>
          <w:lang w:eastAsia="ru-RU"/>
        </w:rPr>
        <w:t>з спуска воды и условия</w:t>
      </w:r>
      <w:r w:rsidR="000E3FAA" w:rsidRPr="002844F1">
        <w:rPr>
          <w:rFonts w:ascii="Times New Roman" w:hAnsi="Times New Roman"/>
          <w:spacing w:val="2"/>
          <w:sz w:val="28"/>
          <w:szCs w:val="28"/>
          <w:lang w:eastAsia="ru-RU"/>
        </w:rPr>
        <w:t>х</w:t>
      </w:r>
      <w:r w:rsidR="007F2C37" w:rsidRPr="002844F1">
        <w:rPr>
          <w:rFonts w:ascii="Times New Roman" w:hAnsi="Times New Roman"/>
          <w:spacing w:val="2"/>
          <w:sz w:val="28"/>
          <w:szCs w:val="28"/>
          <w:lang w:eastAsia="ru-RU"/>
        </w:rPr>
        <w:t>, при ко</w:t>
      </w:r>
      <w:r w:rsidR="00A0620D" w:rsidRPr="002844F1">
        <w:rPr>
          <w:rFonts w:ascii="Times New Roman" w:hAnsi="Times New Roman"/>
          <w:spacing w:val="2"/>
          <w:sz w:val="28"/>
          <w:szCs w:val="28"/>
          <w:lang w:eastAsia="ru-RU"/>
        </w:rPr>
        <w:t>торых требуется опорожнение систем отопления</w:t>
      </w:r>
      <w:r w:rsidR="005F2BA3">
        <w:rPr>
          <w:rFonts w:ascii="Times New Roman" w:hAnsi="Times New Roman"/>
          <w:spacing w:val="2"/>
          <w:sz w:val="28"/>
          <w:szCs w:val="28"/>
          <w:lang w:eastAsia="ru-RU"/>
        </w:rPr>
        <w:t xml:space="preserve"> в</w:t>
      </w:r>
      <w:r w:rsidR="005F2BA3" w:rsidRPr="005E3A24">
        <w:rPr>
          <w:rFonts w:ascii="Times New Roman" w:hAnsi="Times New Roman"/>
          <w:spacing w:val="2"/>
          <w:sz w:val="28"/>
          <w:szCs w:val="28"/>
          <w:lang w:eastAsia="ru-RU"/>
        </w:rPr>
        <w:t xml:space="preserve"> зависимости от местных климатических условий и конструкций зданий</w:t>
      </w:r>
      <w:r w:rsidR="00A0620D" w:rsidRPr="002844F1">
        <w:rPr>
          <w:rFonts w:ascii="Times New Roman" w:hAnsi="Times New Roman"/>
          <w:spacing w:val="2"/>
          <w:sz w:val="28"/>
          <w:szCs w:val="28"/>
          <w:lang w:eastAsia="ru-RU"/>
        </w:rPr>
        <w:t>. К р</w:t>
      </w:r>
      <w:r w:rsidR="007F2C37" w:rsidRPr="002844F1">
        <w:rPr>
          <w:rFonts w:ascii="Times New Roman" w:hAnsi="Times New Roman"/>
          <w:spacing w:val="2"/>
          <w:sz w:val="28"/>
          <w:szCs w:val="28"/>
          <w:lang w:eastAsia="ru-RU"/>
        </w:rPr>
        <w:t>асчету должен быть приложен гра</w:t>
      </w:r>
      <w:r w:rsidR="00A0620D" w:rsidRPr="002844F1">
        <w:rPr>
          <w:rFonts w:ascii="Times New Roman" w:hAnsi="Times New Roman"/>
          <w:spacing w:val="2"/>
          <w:sz w:val="28"/>
          <w:szCs w:val="28"/>
          <w:lang w:eastAsia="ru-RU"/>
        </w:rPr>
        <w:t>фик очередности отключений и наполнений участков тепловой</w:t>
      </w:r>
      <w:r w:rsidR="007F2C37" w:rsidRPr="002844F1">
        <w:rPr>
          <w:rFonts w:ascii="Times New Roman" w:hAnsi="Times New Roman"/>
          <w:spacing w:val="2"/>
          <w:sz w:val="28"/>
          <w:szCs w:val="28"/>
          <w:lang w:eastAsia="ru-RU"/>
        </w:rPr>
        <w:t xml:space="preserve"> сети и отопительных си</w:t>
      </w:r>
      <w:r w:rsidR="00A0620D" w:rsidRPr="002844F1">
        <w:rPr>
          <w:rFonts w:ascii="Times New Roman" w:hAnsi="Times New Roman"/>
          <w:spacing w:val="2"/>
          <w:sz w:val="28"/>
          <w:szCs w:val="28"/>
          <w:lang w:eastAsia="ru-RU"/>
        </w:rPr>
        <w:t>стем при разработанных вариантах аварийных режим</w:t>
      </w:r>
      <w:r w:rsidR="007F2C37" w:rsidRPr="002844F1">
        <w:rPr>
          <w:rFonts w:ascii="Times New Roman" w:hAnsi="Times New Roman"/>
          <w:spacing w:val="2"/>
          <w:sz w:val="28"/>
          <w:szCs w:val="28"/>
          <w:lang w:eastAsia="ru-RU"/>
        </w:rPr>
        <w:t>ов</w:t>
      </w:r>
      <w:r w:rsidR="000E3FAA" w:rsidRPr="002844F1">
        <w:rPr>
          <w:rFonts w:ascii="Times New Roman" w:hAnsi="Times New Roman"/>
          <w:spacing w:val="2"/>
          <w:sz w:val="28"/>
          <w:szCs w:val="28"/>
          <w:lang w:eastAsia="ru-RU"/>
        </w:rPr>
        <w:t>,</w:t>
      </w:r>
      <w:r w:rsidR="007F2C37" w:rsidRPr="002844F1">
        <w:rPr>
          <w:rFonts w:ascii="Times New Roman" w:hAnsi="Times New Roman"/>
          <w:spacing w:val="2"/>
          <w:sz w:val="28"/>
          <w:szCs w:val="28"/>
          <w:lang w:eastAsia="ru-RU"/>
        </w:rPr>
        <w:t xml:space="preserve"> утвержденный техническим рук</w:t>
      </w:r>
      <w:r w:rsidR="00A0620D" w:rsidRPr="002844F1">
        <w:rPr>
          <w:rFonts w:ascii="Times New Roman" w:hAnsi="Times New Roman"/>
          <w:spacing w:val="2"/>
          <w:sz w:val="28"/>
          <w:szCs w:val="28"/>
          <w:lang w:eastAsia="ru-RU"/>
        </w:rPr>
        <w:t xml:space="preserve">оводителем </w:t>
      </w:r>
      <w:r w:rsidR="000E3FAA" w:rsidRPr="002844F1">
        <w:rPr>
          <w:rFonts w:ascii="Times New Roman" w:hAnsi="Times New Roman"/>
          <w:spacing w:val="2"/>
          <w:sz w:val="28"/>
          <w:szCs w:val="28"/>
          <w:lang w:eastAsia="ru-RU"/>
        </w:rPr>
        <w:t>организации</w:t>
      </w:r>
      <w:r w:rsidR="00A0620D" w:rsidRPr="002844F1">
        <w:rPr>
          <w:rFonts w:ascii="Times New Roman" w:hAnsi="Times New Roman"/>
          <w:spacing w:val="2"/>
          <w:sz w:val="28"/>
          <w:szCs w:val="28"/>
          <w:lang w:eastAsia="ru-RU"/>
        </w:rPr>
        <w:t>.</w:t>
      </w:r>
    </w:p>
    <w:p w:rsidR="007F2C37" w:rsidRPr="002844F1" w:rsidRDefault="00E44619"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7</w:t>
      </w:r>
      <w:r w:rsidR="00A0620D" w:rsidRPr="002844F1">
        <w:rPr>
          <w:rFonts w:ascii="Times New Roman" w:hAnsi="Times New Roman"/>
          <w:spacing w:val="2"/>
          <w:sz w:val="28"/>
          <w:szCs w:val="28"/>
          <w:lang w:eastAsia="ru-RU"/>
        </w:rPr>
        <w:t>.</w:t>
      </w:r>
      <w:r w:rsidR="007C4128" w:rsidRPr="002844F1">
        <w:rPr>
          <w:rFonts w:ascii="Times New Roman" w:hAnsi="Times New Roman"/>
          <w:spacing w:val="2"/>
          <w:sz w:val="28"/>
          <w:szCs w:val="28"/>
          <w:lang w:eastAsia="ru-RU"/>
        </w:rPr>
        <w:t>1</w:t>
      </w:r>
      <w:r w:rsidR="007C4128">
        <w:rPr>
          <w:rFonts w:ascii="Times New Roman" w:hAnsi="Times New Roman"/>
          <w:spacing w:val="2"/>
          <w:sz w:val="28"/>
          <w:szCs w:val="28"/>
          <w:lang w:eastAsia="ru-RU"/>
        </w:rPr>
        <w:t>5</w:t>
      </w:r>
      <w:r w:rsidR="00A0620D" w:rsidRPr="002844F1">
        <w:rPr>
          <w:rFonts w:ascii="Times New Roman" w:hAnsi="Times New Roman"/>
          <w:spacing w:val="2"/>
          <w:sz w:val="28"/>
          <w:szCs w:val="28"/>
          <w:lang w:eastAsia="ru-RU"/>
        </w:rPr>
        <w:t>.</w:t>
      </w:r>
      <w:r w:rsidR="00A0620D" w:rsidRPr="002844F1">
        <w:rPr>
          <w:rFonts w:ascii="Times New Roman" w:hAnsi="Times New Roman"/>
          <w:spacing w:val="2"/>
          <w:sz w:val="28"/>
          <w:szCs w:val="28"/>
          <w:lang w:eastAsia="ru-RU"/>
        </w:rPr>
        <w:tab/>
        <w:t>Все рабочие места оперативного перс</w:t>
      </w:r>
      <w:r w:rsidR="007F2C37" w:rsidRPr="002844F1">
        <w:rPr>
          <w:rFonts w:ascii="Times New Roman" w:hAnsi="Times New Roman"/>
          <w:spacing w:val="2"/>
          <w:sz w:val="28"/>
          <w:szCs w:val="28"/>
          <w:lang w:eastAsia="ru-RU"/>
        </w:rPr>
        <w:t>онала должны быть обеспечены ин</w:t>
      </w:r>
      <w:r w:rsidR="00A0620D" w:rsidRPr="002844F1">
        <w:rPr>
          <w:rFonts w:ascii="Times New Roman" w:hAnsi="Times New Roman"/>
          <w:spacing w:val="2"/>
          <w:sz w:val="28"/>
          <w:szCs w:val="28"/>
          <w:lang w:eastAsia="ru-RU"/>
        </w:rPr>
        <w:t>струкциями по ликвидации технологических нарушений, опр</w:t>
      </w:r>
      <w:r w:rsidR="007F2C37" w:rsidRPr="002844F1">
        <w:rPr>
          <w:rFonts w:ascii="Times New Roman" w:hAnsi="Times New Roman"/>
          <w:spacing w:val="2"/>
          <w:sz w:val="28"/>
          <w:szCs w:val="28"/>
          <w:lang w:eastAsia="ru-RU"/>
        </w:rPr>
        <w:t>еделяющими порядок дей</w:t>
      </w:r>
      <w:r w:rsidR="00A0620D" w:rsidRPr="002844F1">
        <w:rPr>
          <w:rFonts w:ascii="Times New Roman" w:hAnsi="Times New Roman"/>
          <w:spacing w:val="2"/>
          <w:sz w:val="28"/>
          <w:szCs w:val="28"/>
          <w:lang w:eastAsia="ru-RU"/>
        </w:rPr>
        <w:t xml:space="preserve">ствий персонала </w:t>
      </w:r>
      <w:r w:rsidR="007F2C37" w:rsidRPr="002844F1">
        <w:rPr>
          <w:rFonts w:ascii="Times New Roman" w:hAnsi="Times New Roman"/>
          <w:spacing w:val="2"/>
          <w:sz w:val="28"/>
          <w:szCs w:val="28"/>
          <w:lang w:eastAsia="ru-RU"/>
        </w:rPr>
        <w:t>при технологических нарушениях.</w:t>
      </w:r>
    </w:p>
    <w:p w:rsidR="00E44619" w:rsidRPr="002844F1" w:rsidRDefault="00E44619" w:rsidP="007F2C37">
      <w:pPr>
        <w:shd w:val="clear" w:color="auto" w:fill="FFFFFF"/>
        <w:spacing w:after="0" w:line="240" w:lineRule="auto"/>
        <w:jc w:val="center"/>
        <w:textAlignment w:val="baseline"/>
        <w:rPr>
          <w:rFonts w:ascii="Times New Roman" w:hAnsi="Times New Roman"/>
          <w:b/>
          <w:spacing w:val="2"/>
          <w:sz w:val="28"/>
          <w:szCs w:val="28"/>
          <w:lang w:eastAsia="ru-RU"/>
        </w:rPr>
      </w:pPr>
      <w:r w:rsidRPr="002844F1">
        <w:rPr>
          <w:rFonts w:ascii="Times New Roman" w:hAnsi="Times New Roman"/>
          <w:b/>
          <w:spacing w:val="2"/>
          <w:sz w:val="28"/>
          <w:szCs w:val="28"/>
          <w:lang w:eastAsia="ru-RU"/>
        </w:rPr>
        <w:t>8</w:t>
      </w:r>
      <w:r w:rsidR="00A0620D" w:rsidRPr="002844F1">
        <w:rPr>
          <w:rFonts w:ascii="Times New Roman" w:hAnsi="Times New Roman"/>
          <w:b/>
          <w:spacing w:val="2"/>
          <w:sz w:val="28"/>
          <w:szCs w:val="28"/>
          <w:lang w:eastAsia="ru-RU"/>
        </w:rPr>
        <w:t xml:space="preserve">. Сроки </w:t>
      </w:r>
      <w:r w:rsidRPr="002844F1">
        <w:rPr>
          <w:rFonts w:ascii="Times New Roman" w:hAnsi="Times New Roman"/>
          <w:b/>
          <w:spacing w:val="2"/>
          <w:sz w:val="28"/>
          <w:szCs w:val="28"/>
          <w:lang w:eastAsia="ru-RU"/>
        </w:rPr>
        <w:t>восстановления ресурсоснабжения</w:t>
      </w:r>
    </w:p>
    <w:p w:rsidR="00A0620D" w:rsidRPr="002844F1" w:rsidRDefault="00A0620D" w:rsidP="007F2C37">
      <w:pPr>
        <w:shd w:val="clear" w:color="auto" w:fill="FFFFFF"/>
        <w:spacing w:after="0" w:line="240" w:lineRule="auto"/>
        <w:jc w:val="center"/>
        <w:textAlignment w:val="baseline"/>
        <w:rPr>
          <w:rFonts w:ascii="Times New Roman" w:hAnsi="Times New Roman"/>
          <w:b/>
          <w:spacing w:val="2"/>
          <w:sz w:val="28"/>
          <w:szCs w:val="28"/>
          <w:lang w:eastAsia="ru-RU"/>
        </w:rPr>
      </w:pPr>
      <w:r w:rsidRPr="002844F1">
        <w:rPr>
          <w:rFonts w:ascii="Times New Roman" w:hAnsi="Times New Roman"/>
          <w:b/>
          <w:spacing w:val="2"/>
          <w:sz w:val="28"/>
          <w:szCs w:val="28"/>
          <w:lang w:eastAsia="ru-RU"/>
        </w:rPr>
        <w:t>для ресурсо</w:t>
      </w:r>
      <w:r w:rsidR="007F2C37" w:rsidRPr="002844F1">
        <w:rPr>
          <w:rFonts w:ascii="Times New Roman" w:hAnsi="Times New Roman"/>
          <w:b/>
          <w:spacing w:val="2"/>
          <w:sz w:val="28"/>
          <w:szCs w:val="28"/>
          <w:lang w:eastAsia="ru-RU"/>
        </w:rPr>
        <w:t>снабжающих и иных орга</w:t>
      </w:r>
      <w:r w:rsidRPr="002844F1">
        <w:rPr>
          <w:rFonts w:ascii="Times New Roman" w:hAnsi="Times New Roman"/>
          <w:b/>
          <w:spacing w:val="2"/>
          <w:sz w:val="28"/>
          <w:szCs w:val="28"/>
          <w:lang w:eastAsia="ru-RU"/>
        </w:rPr>
        <w:t>низаций</w:t>
      </w:r>
    </w:p>
    <w:p w:rsidR="007F2C37" w:rsidRPr="002844F1" w:rsidRDefault="00E44619"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8</w:t>
      </w:r>
      <w:r w:rsidR="00A0620D" w:rsidRPr="002844F1">
        <w:rPr>
          <w:rFonts w:ascii="Times New Roman" w:hAnsi="Times New Roman"/>
          <w:spacing w:val="2"/>
          <w:sz w:val="28"/>
          <w:szCs w:val="28"/>
          <w:lang w:eastAsia="ru-RU"/>
        </w:rPr>
        <w:t xml:space="preserve">.1. Аварийные бригады </w:t>
      </w:r>
      <w:r w:rsidR="000E3FAA" w:rsidRPr="002844F1">
        <w:rPr>
          <w:rFonts w:ascii="Times New Roman" w:hAnsi="Times New Roman"/>
          <w:spacing w:val="2"/>
          <w:sz w:val="28"/>
          <w:szCs w:val="28"/>
          <w:lang w:eastAsia="ru-RU"/>
        </w:rPr>
        <w:t>организаций</w:t>
      </w:r>
      <w:r w:rsidR="00A0620D" w:rsidRPr="002844F1">
        <w:rPr>
          <w:rFonts w:ascii="Times New Roman" w:hAnsi="Times New Roman"/>
          <w:spacing w:val="2"/>
          <w:sz w:val="28"/>
          <w:szCs w:val="28"/>
          <w:lang w:eastAsia="ru-RU"/>
        </w:rPr>
        <w:t xml:space="preserve"> жизнеобеспечения обязаны восстановить </w:t>
      </w:r>
      <w:proofErr w:type="spellStart"/>
      <w:r w:rsidR="00A0620D" w:rsidRPr="002844F1">
        <w:rPr>
          <w:rFonts w:ascii="Times New Roman" w:hAnsi="Times New Roman"/>
          <w:spacing w:val="2"/>
          <w:sz w:val="28"/>
          <w:szCs w:val="28"/>
          <w:lang w:eastAsia="ru-RU"/>
        </w:rPr>
        <w:t>ресурсоснабжение</w:t>
      </w:r>
      <w:proofErr w:type="spellEnd"/>
      <w:r w:rsidR="00A0620D" w:rsidRPr="002844F1">
        <w:rPr>
          <w:rFonts w:ascii="Times New Roman" w:hAnsi="Times New Roman"/>
          <w:spacing w:val="2"/>
          <w:sz w:val="28"/>
          <w:szCs w:val="28"/>
          <w:lang w:eastAsia="ru-RU"/>
        </w:rPr>
        <w:t xml:space="preserve"> в следующие </w:t>
      </w:r>
      <w:r w:rsidR="007F2C37" w:rsidRPr="002844F1">
        <w:rPr>
          <w:rFonts w:ascii="Times New Roman" w:hAnsi="Times New Roman"/>
          <w:spacing w:val="2"/>
          <w:sz w:val="28"/>
          <w:szCs w:val="28"/>
          <w:lang w:eastAsia="ru-RU"/>
        </w:rPr>
        <w:t>сроки:</w:t>
      </w:r>
    </w:p>
    <w:p w:rsidR="007F2C37" w:rsidRPr="002844F1" w:rsidRDefault="007F2C37"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Теплоснабжение: до 6 часов;</w:t>
      </w:r>
    </w:p>
    <w:p w:rsidR="007F2C37" w:rsidRPr="002844F1" w:rsidRDefault="00A0620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Гор</w:t>
      </w:r>
      <w:r w:rsidR="007F2C37" w:rsidRPr="002844F1">
        <w:rPr>
          <w:rFonts w:ascii="Times New Roman" w:hAnsi="Times New Roman"/>
          <w:spacing w:val="2"/>
          <w:sz w:val="28"/>
          <w:szCs w:val="28"/>
          <w:lang w:eastAsia="ru-RU"/>
        </w:rPr>
        <w:t>ячее водоснабжение: до 8 часов;</w:t>
      </w:r>
    </w:p>
    <w:p w:rsidR="007F2C37" w:rsidRPr="002844F1" w:rsidRDefault="00A0620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Холо</w:t>
      </w:r>
      <w:r w:rsidR="007F2C37" w:rsidRPr="002844F1">
        <w:rPr>
          <w:rFonts w:ascii="Times New Roman" w:hAnsi="Times New Roman"/>
          <w:spacing w:val="2"/>
          <w:sz w:val="28"/>
          <w:szCs w:val="28"/>
          <w:lang w:eastAsia="ru-RU"/>
        </w:rPr>
        <w:t>дное водоснабжение: до 8 часов;</w:t>
      </w:r>
    </w:p>
    <w:p w:rsidR="007F2C37" w:rsidRPr="002844F1" w:rsidRDefault="007F2C37"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Водоотведение: до 4 часов;</w:t>
      </w:r>
    </w:p>
    <w:p w:rsidR="007F2C37" w:rsidRPr="002844F1" w:rsidRDefault="007F2C37"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Газоснабжение: до 4 часов;</w:t>
      </w:r>
    </w:p>
    <w:p w:rsidR="00A0620D" w:rsidRPr="002844F1" w:rsidRDefault="00A0620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r w:rsidRPr="002844F1">
        <w:rPr>
          <w:rFonts w:ascii="Times New Roman" w:hAnsi="Times New Roman"/>
          <w:spacing w:val="2"/>
          <w:sz w:val="28"/>
          <w:szCs w:val="28"/>
          <w:lang w:eastAsia="ru-RU"/>
        </w:rPr>
        <w:t>- Электроснабжение: до 8 часов.</w:t>
      </w:r>
    </w:p>
    <w:p w:rsidR="00DF5009" w:rsidRPr="004505E4" w:rsidRDefault="00787CDB" w:rsidP="00DF5009">
      <w:pPr>
        <w:shd w:val="clear" w:color="auto" w:fill="FFFFFF"/>
        <w:spacing w:after="0" w:line="315" w:lineRule="atLeast"/>
        <w:ind w:firstLine="709"/>
        <w:jc w:val="center"/>
        <w:textAlignment w:val="baseline"/>
        <w:rPr>
          <w:rFonts w:ascii="Times New Roman" w:hAnsi="Times New Roman"/>
          <w:b/>
          <w:spacing w:val="2"/>
          <w:sz w:val="28"/>
          <w:szCs w:val="28"/>
          <w:lang w:eastAsia="ru-RU"/>
        </w:rPr>
      </w:pPr>
      <w:r>
        <w:rPr>
          <w:rFonts w:ascii="Times New Roman" w:hAnsi="Times New Roman"/>
          <w:b/>
          <w:spacing w:val="2"/>
          <w:sz w:val="28"/>
          <w:szCs w:val="28"/>
          <w:lang w:eastAsia="ru-RU"/>
        </w:rPr>
        <w:t>9</w:t>
      </w:r>
      <w:r w:rsidR="00DF5009" w:rsidRPr="004505E4">
        <w:rPr>
          <w:rFonts w:ascii="Times New Roman" w:hAnsi="Times New Roman"/>
          <w:b/>
          <w:spacing w:val="2"/>
          <w:sz w:val="28"/>
          <w:szCs w:val="28"/>
          <w:lang w:eastAsia="ru-RU"/>
        </w:rPr>
        <w:t xml:space="preserve">. Ответственные лица за действия по ликвидации последствий </w:t>
      </w:r>
      <w:r w:rsidR="007C4128">
        <w:rPr>
          <w:rFonts w:ascii="Times New Roman" w:hAnsi="Times New Roman"/>
          <w:b/>
          <w:spacing w:val="2"/>
          <w:sz w:val="28"/>
          <w:szCs w:val="28"/>
          <w:lang w:eastAsia="ru-RU"/>
        </w:rPr>
        <w:t>технологических нарушений</w:t>
      </w:r>
      <w:r w:rsidR="00DF5009" w:rsidRPr="004505E4">
        <w:rPr>
          <w:rFonts w:ascii="Times New Roman" w:hAnsi="Times New Roman"/>
          <w:b/>
          <w:spacing w:val="2"/>
          <w:sz w:val="28"/>
          <w:szCs w:val="28"/>
          <w:lang w:eastAsia="ru-RU"/>
        </w:rPr>
        <w:t>.</w:t>
      </w:r>
    </w:p>
    <w:p w:rsidR="00DF5009" w:rsidRPr="004505E4" w:rsidRDefault="00787CDB"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9</w:t>
      </w:r>
      <w:r w:rsidR="00DF5009" w:rsidRPr="004505E4">
        <w:rPr>
          <w:rFonts w:ascii="Times New Roman" w:hAnsi="Times New Roman"/>
          <w:spacing w:val="2"/>
          <w:sz w:val="28"/>
          <w:szCs w:val="28"/>
          <w:lang w:eastAsia="ru-RU"/>
        </w:rPr>
        <w:t>.1. Размещение органов повседневного управления осуществляется на стационарных пунктах управления, оснащаемых техническими средствами управления, средствами связи, оповещения и жизнеобеспечения, поддерживаемых в состоянии постоянной готовности к использованию.</w:t>
      </w:r>
    </w:p>
    <w:p w:rsidR="00DF5009" w:rsidRPr="004505E4" w:rsidRDefault="00787CDB"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9</w:t>
      </w:r>
      <w:r w:rsidR="00DF5009" w:rsidRPr="004505E4">
        <w:rPr>
          <w:rFonts w:ascii="Times New Roman" w:hAnsi="Times New Roman"/>
          <w:spacing w:val="2"/>
          <w:sz w:val="28"/>
          <w:szCs w:val="28"/>
          <w:lang w:eastAsia="ru-RU"/>
        </w:rPr>
        <w:t xml:space="preserve">.2. Силы и средства для ликвидации </w:t>
      </w:r>
      <w:r w:rsidR="00453418">
        <w:rPr>
          <w:rFonts w:ascii="Times New Roman" w:hAnsi="Times New Roman"/>
          <w:spacing w:val="2"/>
          <w:sz w:val="28"/>
          <w:szCs w:val="28"/>
          <w:lang w:eastAsia="ru-RU"/>
        </w:rPr>
        <w:t>технологических нарушений</w:t>
      </w:r>
      <w:r w:rsidR="00453418" w:rsidRPr="004505E4">
        <w:rPr>
          <w:rFonts w:ascii="Times New Roman" w:hAnsi="Times New Roman"/>
          <w:spacing w:val="2"/>
          <w:sz w:val="28"/>
          <w:szCs w:val="28"/>
          <w:lang w:eastAsia="ru-RU"/>
        </w:rPr>
        <w:t xml:space="preserve"> </w:t>
      </w:r>
      <w:r w:rsidR="00DF5009" w:rsidRPr="004505E4">
        <w:rPr>
          <w:rFonts w:ascii="Times New Roman" w:hAnsi="Times New Roman"/>
          <w:spacing w:val="2"/>
          <w:sz w:val="28"/>
          <w:szCs w:val="28"/>
          <w:lang w:eastAsia="ru-RU"/>
        </w:rPr>
        <w:t>на объектах теплоснабжения.</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В режиме повседневной деятельности на объектах теплоснабжения осуществляется дежурство специалистов.</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Время готовности к работам по ликвидации </w:t>
      </w:r>
      <w:r w:rsidR="00453418">
        <w:rPr>
          <w:rFonts w:ascii="Times New Roman" w:hAnsi="Times New Roman"/>
          <w:spacing w:val="2"/>
          <w:sz w:val="28"/>
          <w:szCs w:val="28"/>
          <w:lang w:eastAsia="ru-RU"/>
        </w:rPr>
        <w:t>технологического нарушения</w:t>
      </w:r>
      <w:r w:rsidR="00453418" w:rsidRPr="004505E4" w:rsidDel="00453418">
        <w:rPr>
          <w:rFonts w:ascii="Times New Roman" w:hAnsi="Times New Roman"/>
          <w:spacing w:val="2"/>
          <w:sz w:val="28"/>
          <w:szCs w:val="28"/>
          <w:lang w:eastAsia="ru-RU"/>
        </w:rPr>
        <w:t xml:space="preserve"> </w:t>
      </w:r>
      <w:r w:rsidRPr="004505E4">
        <w:rPr>
          <w:rFonts w:ascii="Times New Roman" w:hAnsi="Times New Roman"/>
          <w:spacing w:val="2"/>
          <w:sz w:val="28"/>
          <w:szCs w:val="28"/>
          <w:lang w:eastAsia="ru-RU"/>
        </w:rPr>
        <w:t>– 45 минут.</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К силам и средствам ликвидации </w:t>
      </w:r>
      <w:r w:rsidR="00453418">
        <w:rPr>
          <w:rFonts w:ascii="Times New Roman" w:hAnsi="Times New Roman"/>
          <w:spacing w:val="2"/>
          <w:sz w:val="28"/>
          <w:szCs w:val="28"/>
          <w:lang w:eastAsia="ru-RU"/>
        </w:rPr>
        <w:t>технологических нарушений</w:t>
      </w:r>
      <w:r w:rsidR="00453418" w:rsidRPr="004505E4" w:rsidDel="00453418">
        <w:rPr>
          <w:rFonts w:ascii="Times New Roman" w:hAnsi="Times New Roman"/>
          <w:spacing w:val="2"/>
          <w:sz w:val="28"/>
          <w:szCs w:val="28"/>
          <w:lang w:eastAsia="ru-RU"/>
        </w:rPr>
        <w:t xml:space="preserve"> </w:t>
      </w:r>
      <w:r w:rsidRPr="004505E4">
        <w:rPr>
          <w:rFonts w:ascii="Times New Roman" w:hAnsi="Times New Roman"/>
          <w:spacing w:val="2"/>
          <w:sz w:val="28"/>
          <w:szCs w:val="28"/>
          <w:lang w:eastAsia="ru-RU"/>
        </w:rPr>
        <w:t xml:space="preserve">на объектах теплоснабжения относятся органы управления, силы и средства организаций независимо от их организационно-правовой формы и формы собственности, в функции которых входит решение задач обеспечения теплоснабжением, осуществляющих свою деятельность на территории города </w:t>
      </w:r>
      <w:r>
        <w:rPr>
          <w:rFonts w:ascii="Times New Roman" w:hAnsi="Times New Roman"/>
          <w:spacing w:val="2"/>
          <w:sz w:val="28"/>
          <w:szCs w:val="28"/>
          <w:lang w:eastAsia="ru-RU"/>
        </w:rPr>
        <w:t>Благовещенска</w:t>
      </w:r>
      <w:r w:rsidRPr="004505E4">
        <w:rPr>
          <w:rFonts w:ascii="Times New Roman" w:hAnsi="Times New Roman"/>
          <w:spacing w:val="2"/>
          <w:sz w:val="28"/>
          <w:szCs w:val="28"/>
          <w:lang w:eastAsia="ru-RU"/>
        </w:rPr>
        <w:t xml:space="preserve"> (далее - организации):</w:t>
      </w:r>
    </w:p>
    <w:p w:rsidR="00DF5009"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lastRenderedPageBreak/>
        <w:t>ООО «</w:t>
      </w:r>
      <w:r>
        <w:rPr>
          <w:rFonts w:ascii="Times New Roman" w:hAnsi="Times New Roman"/>
          <w:spacing w:val="2"/>
          <w:sz w:val="28"/>
          <w:szCs w:val="28"/>
          <w:lang w:eastAsia="ru-RU"/>
        </w:rPr>
        <w:t>АКС</w:t>
      </w:r>
      <w:r w:rsidRPr="004505E4">
        <w:rPr>
          <w:rFonts w:ascii="Times New Roman" w:hAnsi="Times New Roman"/>
          <w:spacing w:val="2"/>
          <w:sz w:val="28"/>
          <w:szCs w:val="28"/>
          <w:lang w:eastAsia="ru-RU"/>
        </w:rPr>
        <w:t>»</w:t>
      </w:r>
      <w:r>
        <w:rPr>
          <w:rFonts w:ascii="Times New Roman" w:hAnsi="Times New Roman"/>
          <w:spacing w:val="2"/>
          <w:sz w:val="28"/>
          <w:szCs w:val="28"/>
          <w:lang w:eastAsia="ru-RU"/>
        </w:rPr>
        <w:t>,</w:t>
      </w:r>
      <w:r w:rsidRPr="004505E4">
        <w:rPr>
          <w:rFonts w:ascii="Times New Roman" w:hAnsi="Times New Roman"/>
          <w:spacing w:val="2"/>
          <w:sz w:val="28"/>
          <w:szCs w:val="28"/>
          <w:lang w:eastAsia="ru-RU"/>
        </w:rPr>
        <w:t xml:space="preserve"> имеющ</w:t>
      </w:r>
      <w:r>
        <w:rPr>
          <w:rFonts w:ascii="Times New Roman" w:hAnsi="Times New Roman"/>
          <w:spacing w:val="2"/>
          <w:sz w:val="28"/>
          <w:szCs w:val="28"/>
          <w:lang w:eastAsia="ru-RU"/>
        </w:rPr>
        <w:t>ее</w:t>
      </w:r>
      <w:r w:rsidRPr="004505E4">
        <w:rPr>
          <w:rFonts w:ascii="Times New Roman" w:hAnsi="Times New Roman"/>
          <w:spacing w:val="2"/>
          <w:sz w:val="28"/>
          <w:szCs w:val="28"/>
          <w:lang w:eastAsia="ru-RU"/>
        </w:rPr>
        <w:t xml:space="preserve"> пять аварийно-восстановительных бригад, обеспеченны</w:t>
      </w:r>
      <w:r>
        <w:rPr>
          <w:rFonts w:ascii="Times New Roman" w:hAnsi="Times New Roman"/>
          <w:spacing w:val="2"/>
          <w:sz w:val="28"/>
          <w:szCs w:val="28"/>
          <w:lang w:eastAsia="ru-RU"/>
        </w:rPr>
        <w:t>х</w:t>
      </w:r>
      <w:r w:rsidRPr="004505E4">
        <w:rPr>
          <w:rFonts w:ascii="Times New Roman" w:hAnsi="Times New Roman"/>
          <w:spacing w:val="2"/>
          <w:sz w:val="28"/>
          <w:szCs w:val="28"/>
          <w:lang w:eastAsia="ru-RU"/>
        </w:rPr>
        <w:t xml:space="preserve"> материальными ресурсами, техникой, инструментами и средствами индивидуальной защиты, численностью от 3-х до 10 человек, </w:t>
      </w:r>
      <w:r>
        <w:rPr>
          <w:rFonts w:ascii="Times New Roman" w:hAnsi="Times New Roman"/>
          <w:spacing w:val="2"/>
          <w:sz w:val="28"/>
          <w:szCs w:val="28"/>
          <w:lang w:eastAsia="ru-RU"/>
        </w:rPr>
        <w:t xml:space="preserve">находящееся </w:t>
      </w:r>
      <w:r w:rsidRPr="004505E4">
        <w:rPr>
          <w:rFonts w:ascii="Times New Roman" w:hAnsi="Times New Roman"/>
          <w:spacing w:val="2"/>
          <w:sz w:val="28"/>
          <w:szCs w:val="28"/>
          <w:lang w:eastAsia="ru-RU"/>
        </w:rPr>
        <w:t xml:space="preserve">по адресу: Амурская область, г. </w:t>
      </w:r>
      <w:r>
        <w:rPr>
          <w:rFonts w:ascii="Times New Roman" w:hAnsi="Times New Roman"/>
          <w:spacing w:val="2"/>
          <w:sz w:val="28"/>
          <w:szCs w:val="28"/>
          <w:lang w:eastAsia="ru-RU"/>
        </w:rPr>
        <w:t>Благовещенск</w:t>
      </w:r>
      <w:r w:rsidRPr="004505E4">
        <w:rPr>
          <w:rFonts w:ascii="Times New Roman" w:hAnsi="Times New Roman"/>
          <w:spacing w:val="2"/>
          <w:sz w:val="28"/>
          <w:szCs w:val="28"/>
          <w:lang w:eastAsia="ru-RU"/>
        </w:rPr>
        <w:t xml:space="preserve">, ул. </w:t>
      </w:r>
      <w:r>
        <w:rPr>
          <w:rFonts w:ascii="Times New Roman" w:hAnsi="Times New Roman"/>
          <w:spacing w:val="2"/>
          <w:sz w:val="28"/>
          <w:szCs w:val="28"/>
          <w:lang w:eastAsia="ru-RU"/>
        </w:rPr>
        <w:t>Мухина, 73</w:t>
      </w:r>
      <w:r w:rsidRPr="004505E4">
        <w:rPr>
          <w:rFonts w:ascii="Times New Roman" w:hAnsi="Times New Roman"/>
          <w:spacing w:val="2"/>
          <w:sz w:val="28"/>
          <w:szCs w:val="28"/>
          <w:lang w:eastAsia="ru-RU"/>
        </w:rPr>
        <w:t xml:space="preserve">. Численность бригады зависит от вида </w:t>
      </w:r>
      <w:r>
        <w:rPr>
          <w:rFonts w:ascii="Times New Roman" w:hAnsi="Times New Roman"/>
          <w:spacing w:val="2"/>
          <w:sz w:val="28"/>
          <w:szCs w:val="28"/>
          <w:lang w:eastAsia="ru-RU"/>
        </w:rPr>
        <w:t>работ.</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АО «ДГК»</w:t>
      </w:r>
      <w:r w:rsidRPr="004505E4">
        <w:rPr>
          <w:rFonts w:ascii="Times New Roman" w:hAnsi="Times New Roman"/>
          <w:spacing w:val="2"/>
          <w:sz w:val="28"/>
          <w:szCs w:val="28"/>
          <w:lang w:eastAsia="ru-RU"/>
        </w:rPr>
        <w:t>, имеющ</w:t>
      </w:r>
      <w:r>
        <w:rPr>
          <w:rFonts w:ascii="Times New Roman" w:hAnsi="Times New Roman"/>
          <w:spacing w:val="2"/>
          <w:sz w:val="28"/>
          <w:szCs w:val="28"/>
          <w:lang w:eastAsia="ru-RU"/>
        </w:rPr>
        <w:t>ее</w:t>
      </w:r>
      <w:r w:rsidRPr="004505E4">
        <w:rPr>
          <w:rFonts w:ascii="Times New Roman" w:hAnsi="Times New Roman"/>
          <w:spacing w:val="2"/>
          <w:sz w:val="28"/>
          <w:szCs w:val="28"/>
          <w:lang w:eastAsia="ru-RU"/>
        </w:rPr>
        <w:t xml:space="preserve"> четыре аварийно-восстановительные бригады, обеспеченные материальными ресурсами, техникой, инструментами и средствами индивидуальной защиты, численностью от 4-х до 7 человек, </w:t>
      </w:r>
      <w:r>
        <w:rPr>
          <w:rFonts w:ascii="Times New Roman" w:hAnsi="Times New Roman"/>
          <w:spacing w:val="2"/>
          <w:sz w:val="28"/>
          <w:szCs w:val="28"/>
          <w:lang w:eastAsia="ru-RU"/>
        </w:rPr>
        <w:t xml:space="preserve">находящееся </w:t>
      </w:r>
      <w:r w:rsidRPr="004505E4">
        <w:rPr>
          <w:rFonts w:ascii="Times New Roman" w:hAnsi="Times New Roman"/>
          <w:spacing w:val="2"/>
          <w:sz w:val="28"/>
          <w:szCs w:val="28"/>
          <w:lang w:eastAsia="ru-RU"/>
        </w:rPr>
        <w:t xml:space="preserve">по адресу: Амурская область, г. </w:t>
      </w:r>
      <w:r>
        <w:rPr>
          <w:rFonts w:ascii="Times New Roman" w:hAnsi="Times New Roman"/>
          <w:spacing w:val="2"/>
          <w:sz w:val="28"/>
          <w:szCs w:val="28"/>
          <w:lang w:eastAsia="ru-RU"/>
        </w:rPr>
        <w:t>Благовещенск</w:t>
      </w:r>
      <w:r w:rsidRPr="004505E4">
        <w:rPr>
          <w:rFonts w:ascii="Times New Roman" w:hAnsi="Times New Roman"/>
          <w:spacing w:val="2"/>
          <w:sz w:val="28"/>
          <w:szCs w:val="28"/>
          <w:lang w:eastAsia="ru-RU"/>
        </w:rPr>
        <w:t xml:space="preserve">, </w:t>
      </w:r>
      <w:r w:rsidR="00787CDB">
        <w:rPr>
          <w:rFonts w:ascii="Times New Roman" w:hAnsi="Times New Roman"/>
          <w:spacing w:val="2"/>
          <w:sz w:val="28"/>
          <w:szCs w:val="28"/>
          <w:lang w:eastAsia="ru-RU"/>
        </w:rPr>
        <w:t>ул. Нагорная, </w:t>
      </w:r>
      <w:r>
        <w:rPr>
          <w:rFonts w:ascii="Times New Roman" w:hAnsi="Times New Roman"/>
          <w:spacing w:val="2"/>
          <w:sz w:val="28"/>
          <w:szCs w:val="28"/>
          <w:lang w:eastAsia="ru-RU"/>
        </w:rPr>
        <w:t>19</w:t>
      </w:r>
      <w:r w:rsidRPr="004505E4">
        <w:rPr>
          <w:rFonts w:ascii="Times New Roman" w:hAnsi="Times New Roman"/>
          <w:spacing w:val="2"/>
          <w:sz w:val="28"/>
          <w:szCs w:val="28"/>
          <w:lang w:eastAsia="ru-RU"/>
        </w:rPr>
        <w:t>. Численност</w:t>
      </w:r>
      <w:r>
        <w:rPr>
          <w:rFonts w:ascii="Times New Roman" w:hAnsi="Times New Roman"/>
          <w:spacing w:val="2"/>
          <w:sz w:val="28"/>
          <w:szCs w:val="28"/>
          <w:lang w:eastAsia="ru-RU"/>
        </w:rPr>
        <w:t>ь бригады зависит от вида работ.</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К работам по ликвидации последствий </w:t>
      </w:r>
      <w:r w:rsidR="007C4128">
        <w:rPr>
          <w:rFonts w:ascii="Times New Roman" w:hAnsi="Times New Roman"/>
          <w:spacing w:val="2"/>
          <w:sz w:val="28"/>
          <w:szCs w:val="28"/>
          <w:lang w:eastAsia="ru-RU"/>
        </w:rPr>
        <w:t xml:space="preserve">технологических нарушений </w:t>
      </w:r>
      <w:r w:rsidRPr="004505E4">
        <w:rPr>
          <w:rFonts w:ascii="Times New Roman" w:hAnsi="Times New Roman"/>
          <w:spacing w:val="2"/>
          <w:sz w:val="28"/>
          <w:szCs w:val="28"/>
          <w:lang w:eastAsia="ru-RU"/>
        </w:rPr>
        <w:t>привлекаются специалисты аварийно-диспетчерских служб, оперативный персонал котельных, ремонтные бригады, специальная техника и оборудование организации, в эксплуатации которой находится система теплоснабжения в круглосуточном режиме, посменно.</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При недостаточности имеющихся в распоряжении теплоснабжающих организаций сил и средств администрация города </w:t>
      </w:r>
      <w:r>
        <w:rPr>
          <w:rFonts w:ascii="Times New Roman" w:hAnsi="Times New Roman"/>
          <w:spacing w:val="2"/>
          <w:sz w:val="28"/>
          <w:szCs w:val="28"/>
          <w:lang w:eastAsia="ru-RU"/>
        </w:rPr>
        <w:t>Благовещенска</w:t>
      </w:r>
      <w:r w:rsidRPr="004505E4">
        <w:rPr>
          <w:rFonts w:ascii="Times New Roman" w:hAnsi="Times New Roman"/>
          <w:spacing w:val="2"/>
          <w:sz w:val="28"/>
          <w:szCs w:val="28"/>
          <w:lang w:eastAsia="ru-RU"/>
        </w:rPr>
        <w:t xml:space="preserve"> в соответствии с решением комиссии по предупреждению и ликвидации чрезвычайных ситуаций и обеспечению пожарной безопасности города </w:t>
      </w:r>
      <w:r>
        <w:rPr>
          <w:rFonts w:ascii="Times New Roman" w:hAnsi="Times New Roman"/>
          <w:spacing w:val="2"/>
          <w:sz w:val="28"/>
          <w:szCs w:val="28"/>
          <w:lang w:eastAsia="ru-RU"/>
        </w:rPr>
        <w:t>Благовещенска</w:t>
      </w:r>
      <w:r w:rsidRPr="004505E4">
        <w:rPr>
          <w:rFonts w:ascii="Times New Roman" w:hAnsi="Times New Roman"/>
          <w:spacing w:val="2"/>
          <w:sz w:val="28"/>
          <w:szCs w:val="28"/>
          <w:lang w:eastAsia="ru-RU"/>
        </w:rPr>
        <w:t xml:space="preserve"> привлекает силы и средства Управления </w:t>
      </w:r>
      <w:r w:rsidR="000672A3">
        <w:rPr>
          <w:rFonts w:ascii="Times New Roman" w:hAnsi="Times New Roman"/>
          <w:spacing w:val="2"/>
          <w:sz w:val="28"/>
          <w:szCs w:val="28"/>
          <w:lang w:eastAsia="ru-RU"/>
        </w:rPr>
        <w:t xml:space="preserve">по делам </w:t>
      </w:r>
      <w:r w:rsidRPr="004505E4">
        <w:rPr>
          <w:rFonts w:ascii="Times New Roman" w:hAnsi="Times New Roman"/>
          <w:spacing w:val="2"/>
          <w:sz w:val="28"/>
          <w:szCs w:val="28"/>
          <w:lang w:eastAsia="ru-RU"/>
        </w:rPr>
        <w:t xml:space="preserve">ГО и ЧС г. </w:t>
      </w:r>
      <w:r>
        <w:rPr>
          <w:rFonts w:ascii="Times New Roman" w:hAnsi="Times New Roman"/>
          <w:spacing w:val="2"/>
          <w:sz w:val="28"/>
          <w:szCs w:val="28"/>
          <w:lang w:eastAsia="ru-RU"/>
        </w:rPr>
        <w:t>Благовещенска</w:t>
      </w:r>
      <w:r w:rsidRPr="004505E4">
        <w:rPr>
          <w:rFonts w:ascii="Times New Roman" w:hAnsi="Times New Roman"/>
          <w:spacing w:val="2"/>
          <w:sz w:val="28"/>
          <w:szCs w:val="28"/>
          <w:lang w:eastAsia="ru-RU"/>
        </w:rPr>
        <w:t>.</w:t>
      </w:r>
    </w:p>
    <w:p w:rsidR="00DF5009" w:rsidRPr="004505E4"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9</w:t>
      </w:r>
      <w:r w:rsidR="00DF5009" w:rsidRPr="004505E4">
        <w:rPr>
          <w:rFonts w:ascii="Times New Roman" w:hAnsi="Times New Roman"/>
          <w:spacing w:val="2"/>
          <w:sz w:val="28"/>
          <w:szCs w:val="28"/>
          <w:lang w:eastAsia="ru-RU"/>
        </w:rPr>
        <w:t xml:space="preserve">.3. Ответственным руководителем работ по ликвидации </w:t>
      </w:r>
      <w:r w:rsidR="00D96931">
        <w:rPr>
          <w:rFonts w:ascii="Times New Roman" w:hAnsi="Times New Roman"/>
          <w:spacing w:val="2"/>
          <w:sz w:val="28"/>
          <w:szCs w:val="28"/>
          <w:lang w:eastAsia="ru-RU"/>
        </w:rPr>
        <w:t>технологических нарушений</w:t>
      </w:r>
      <w:r w:rsidR="00DF5009" w:rsidRPr="004505E4">
        <w:rPr>
          <w:rFonts w:ascii="Times New Roman" w:hAnsi="Times New Roman"/>
          <w:spacing w:val="2"/>
          <w:sz w:val="28"/>
          <w:szCs w:val="28"/>
          <w:lang w:eastAsia="ru-RU"/>
        </w:rPr>
        <w:t xml:space="preserve">, последствия которых угрожают привести к прекращению циркуляции в системе теплоснабжения всех потребителей населенного пункта, понижение температуры в зданиях, возможное размораживание наружных тепловых сетей и внутренних отопительных систем является заместитель </w:t>
      </w:r>
      <w:r w:rsidR="00DF5009">
        <w:rPr>
          <w:rFonts w:ascii="Times New Roman" w:hAnsi="Times New Roman"/>
          <w:spacing w:val="2"/>
          <w:sz w:val="28"/>
          <w:szCs w:val="28"/>
          <w:lang w:eastAsia="ru-RU"/>
        </w:rPr>
        <w:t>мэра</w:t>
      </w:r>
      <w:r w:rsidR="00DF5009" w:rsidRPr="004505E4">
        <w:rPr>
          <w:rFonts w:ascii="Times New Roman" w:hAnsi="Times New Roman"/>
          <w:spacing w:val="2"/>
          <w:sz w:val="28"/>
          <w:szCs w:val="28"/>
          <w:lang w:eastAsia="ru-RU"/>
        </w:rPr>
        <w:t xml:space="preserve"> города</w:t>
      </w:r>
      <w:r w:rsidR="00DF5009">
        <w:rPr>
          <w:rFonts w:ascii="Times New Roman" w:hAnsi="Times New Roman"/>
          <w:spacing w:val="2"/>
          <w:sz w:val="28"/>
          <w:szCs w:val="28"/>
          <w:lang w:eastAsia="ru-RU"/>
        </w:rPr>
        <w:t xml:space="preserve"> Благовещенска</w:t>
      </w:r>
      <w:r w:rsidR="00DF5009" w:rsidRPr="004505E4">
        <w:rPr>
          <w:rFonts w:ascii="Times New Roman" w:hAnsi="Times New Roman"/>
          <w:spacing w:val="2"/>
          <w:sz w:val="28"/>
          <w:szCs w:val="28"/>
          <w:lang w:eastAsia="ru-RU"/>
        </w:rPr>
        <w:t>, отвечающий за функционирование объектов жилищно-коммунального хозяйства.</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Вмешиваться в действия ответственного руководите</w:t>
      </w:r>
      <w:r>
        <w:rPr>
          <w:rFonts w:ascii="Times New Roman" w:hAnsi="Times New Roman"/>
          <w:spacing w:val="2"/>
          <w:sz w:val="28"/>
          <w:szCs w:val="28"/>
          <w:lang w:eastAsia="ru-RU"/>
        </w:rPr>
        <w:t xml:space="preserve">ля работ по ликвидации </w:t>
      </w:r>
      <w:r w:rsidR="00453418">
        <w:rPr>
          <w:rFonts w:ascii="Times New Roman" w:hAnsi="Times New Roman"/>
          <w:spacing w:val="2"/>
          <w:sz w:val="28"/>
          <w:szCs w:val="28"/>
          <w:lang w:eastAsia="ru-RU"/>
        </w:rPr>
        <w:t xml:space="preserve">технологического нарушения </w:t>
      </w:r>
      <w:r w:rsidRPr="004505E4">
        <w:rPr>
          <w:rFonts w:ascii="Times New Roman" w:hAnsi="Times New Roman"/>
          <w:spacing w:val="2"/>
          <w:sz w:val="28"/>
          <w:szCs w:val="28"/>
          <w:lang w:eastAsia="ru-RU"/>
        </w:rPr>
        <w:t>не допускается.</w:t>
      </w:r>
    </w:p>
    <w:p w:rsidR="00DF5009"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9</w:t>
      </w:r>
      <w:r w:rsidR="00DF5009" w:rsidRPr="004505E4">
        <w:rPr>
          <w:rFonts w:ascii="Times New Roman" w:hAnsi="Times New Roman"/>
          <w:spacing w:val="2"/>
          <w:sz w:val="28"/>
          <w:szCs w:val="28"/>
          <w:lang w:eastAsia="ru-RU"/>
        </w:rPr>
        <w:t>.</w:t>
      </w:r>
      <w:r w:rsidR="00DF5009">
        <w:rPr>
          <w:rFonts w:ascii="Times New Roman" w:hAnsi="Times New Roman"/>
          <w:spacing w:val="2"/>
          <w:sz w:val="28"/>
          <w:szCs w:val="28"/>
          <w:lang w:eastAsia="ru-RU"/>
        </w:rPr>
        <w:t>4</w:t>
      </w:r>
      <w:r w:rsidR="00DF5009" w:rsidRPr="004505E4">
        <w:rPr>
          <w:rFonts w:ascii="Times New Roman" w:hAnsi="Times New Roman"/>
          <w:spacing w:val="2"/>
          <w:sz w:val="28"/>
          <w:szCs w:val="28"/>
          <w:lang w:eastAsia="ru-RU"/>
        </w:rPr>
        <w:t xml:space="preserve">. До прибытия ответственного руководителя работ по ликвидации </w:t>
      </w:r>
      <w:r w:rsidR="00453418">
        <w:rPr>
          <w:rFonts w:ascii="Times New Roman" w:hAnsi="Times New Roman"/>
          <w:spacing w:val="2"/>
          <w:sz w:val="28"/>
          <w:szCs w:val="28"/>
          <w:lang w:eastAsia="ru-RU"/>
        </w:rPr>
        <w:t>технологического нарушения</w:t>
      </w:r>
      <w:r w:rsidR="00DF5009" w:rsidRPr="004505E4">
        <w:rPr>
          <w:rFonts w:ascii="Times New Roman" w:hAnsi="Times New Roman"/>
          <w:spacing w:val="2"/>
          <w:sz w:val="28"/>
          <w:szCs w:val="28"/>
          <w:lang w:eastAsia="ru-RU"/>
        </w:rPr>
        <w:t>, спасением людей руководит соответственно руководитель теплоснабжающей организации, эксплуатирующий систему теплоснабжения.</w:t>
      </w:r>
    </w:p>
    <w:p w:rsidR="00DF5009" w:rsidRPr="004505E4" w:rsidRDefault="000E6E5E" w:rsidP="00DF5009">
      <w:pPr>
        <w:shd w:val="clear" w:color="auto" w:fill="FFFFFF"/>
        <w:spacing w:after="0" w:line="315" w:lineRule="atLeast"/>
        <w:ind w:firstLine="709"/>
        <w:jc w:val="center"/>
        <w:textAlignment w:val="baseline"/>
        <w:rPr>
          <w:rFonts w:ascii="Times New Roman" w:hAnsi="Times New Roman"/>
          <w:b/>
          <w:spacing w:val="2"/>
          <w:sz w:val="28"/>
          <w:szCs w:val="28"/>
          <w:lang w:eastAsia="ru-RU"/>
        </w:rPr>
      </w:pPr>
      <w:r>
        <w:rPr>
          <w:rFonts w:ascii="Times New Roman" w:hAnsi="Times New Roman"/>
          <w:b/>
          <w:spacing w:val="2"/>
          <w:sz w:val="28"/>
          <w:szCs w:val="28"/>
          <w:lang w:eastAsia="ru-RU"/>
        </w:rPr>
        <w:t>10</w:t>
      </w:r>
      <w:r w:rsidR="00DF5009" w:rsidRPr="004505E4">
        <w:rPr>
          <w:rFonts w:ascii="Times New Roman" w:hAnsi="Times New Roman"/>
          <w:b/>
          <w:spacing w:val="2"/>
          <w:sz w:val="28"/>
          <w:szCs w:val="28"/>
          <w:lang w:eastAsia="ru-RU"/>
        </w:rPr>
        <w:t xml:space="preserve">. Обязанности ответственных лиц, участвующих </w:t>
      </w:r>
      <w:r w:rsidR="007C4128" w:rsidRPr="004505E4">
        <w:rPr>
          <w:rFonts w:ascii="Times New Roman" w:hAnsi="Times New Roman"/>
          <w:b/>
          <w:spacing w:val="2"/>
          <w:sz w:val="28"/>
          <w:szCs w:val="28"/>
          <w:lang w:eastAsia="ru-RU"/>
        </w:rPr>
        <w:t>в</w:t>
      </w:r>
      <w:r w:rsidR="007C4128">
        <w:rPr>
          <w:rStyle w:val="af4"/>
        </w:rPr>
        <w:t xml:space="preserve"> </w:t>
      </w:r>
      <w:r w:rsidR="007C4128" w:rsidRPr="004505E4">
        <w:rPr>
          <w:rFonts w:ascii="Times New Roman" w:hAnsi="Times New Roman"/>
          <w:b/>
          <w:spacing w:val="2"/>
          <w:sz w:val="28"/>
          <w:szCs w:val="28"/>
          <w:lang w:eastAsia="ru-RU"/>
        </w:rPr>
        <w:t>ликвидации</w:t>
      </w:r>
      <w:r w:rsidR="00DF5009" w:rsidRPr="004505E4">
        <w:rPr>
          <w:rFonts w:ascii="Times New Roman" w:hAnsi="Times New Roman"/>
          <w:b/>
          <w:spacing w:val="2"/>
          <w:sz w:val="28"/>
          <w:szCs w:val="28"/>
          <w:lang w:eastAsia="ru-RU"/>
        </w:rPr>
        <w:t xml:space="preserve"> последствий </w:t>
      </w:r>
      <w:r w:rsidR="007C4128">
        <w:rPr>
          <w:rFonts w:ascii="Times New Roman" w:hAnsi="Times New Roman"/>
          <w:b/>
          <w:spacing w:val="2"/>
          <w:sz w:val="28"/>
          <w:szCs w:val="28"/>
          <w:lang w:eastAsia="ru-RU"/>
        </w:rPr>
        <w:t>технологических нарушений</w:t>
      </w:r>
      <w:r w:rsidR="00DF5009" w:rsidRPr="004505E4">
        <w:rPr>
          <w:rFonts w:ascii="Times New Roman" w:hAnsi="Times New Roman"/>
          <w:b/>
          <w:spacing w:val="2"/>
          <w:sz w:val="28"/>
          <w:szCs w:val="28"/>
          <w:lang w:eastAsia="ru-RU"/>
        </w:rPr>
        <w:t>.</w:t>
      </w:r>
    </w:p>
    <w:p w:rsidR="00DF5009" w:rsidRPr="004505E4"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10</w:t>
      </w:r>
      <w:r w:rsidR="00DF5009" w:rsidRPr="004505E4">
        <w:rPr>
          <w:rFonts w:ascii="Times New Roman" w:hAnsi="Times New Roman"/>
          <w:spacing w:val="2"/>
          <w:sz w:val="28"/>
          <w:szCs w:val="28"/>
          <w:lang w:eastAsia="ru-RU"/>
        </w:rPr>
        <w:t>.1. Обязанности дежурного диспетчера теплоснабжающей организации.</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Дежурный диспетчер теплоснабжающей организации при получении извещения </w:t>
      </w:r>
      <w:r w:rsidR="00453418" w:rsidRPr="004505E4">
        <w:rPr>
          <w:rFonts w:ascii="Times New Roman" w:hAnsi="Times New Roman"/>
          <w:spacing w:val="2"/>
          <w:sz w:val="28"/>
          <w:szCs w:val="28"/>
          <w:lang w:eastAsia="ru-RU"/>
        </w:rPr>
        <w:t>о</w:t>
      </w:r>
      <w:r w:rsidR="00453418">
        <w:rPr>
          <w:rFonts w:ascii="Times New Roman" w:hAnsi="Times New Roman"/>
          <w:spacing w:val="2"/>
          <w:sz w:val="28"/>
          <w:szCs w:val="28"/>
          <w:lang w:eastAsia="ru-RU"/>
        </w:rPr>
        <w:t xml:space="preserve"> технологическом нарушении</w:t>
      </w:r>
      <w:r w:rsidRPr="004505E4">
        <w:rPr>
          <w:rFonts w:ascii="Times New Roman" w:hAnsi="Times New Roman"/>
          <w:spacing w:val="2"/>
          <w:sz w:val="28"/>
          <w:szCs w:val="28"/>
          <w:lang w:eastAsia="ru-RU"/>
        </w:rPr>
        <w:t xml:space="preserve">, на основании анализа полученных данных проводит оценку сложившейся обстановки, масштаба </w:t>
      </w:r>
      <w:r w:rsidR="00453418">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 xml:space="preserve"> и возможных последствиях: </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а) осуществляет вызов ремонтной бригады и оповещение руководителя, главного инженера организации, ЕДДС; </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lastRenderedPageBreak/>
        <w:t xml:space="preserve">б) при </w:t>
      </w:r>
      <w:r w:rsidR="00453418">
        <w:rPr>
          <w:rFonts w:ascii="Times New Roman" w:hAnsi="Times New Roman"/>
          <w:spacing w:val="2"/>
          <w:sz w:val="28"/>
          <w:szCs w:val="28"/>
          <w:lang w:eastAsia="ru-RU"/>
        </w:rPr>
        <w:t>технологическом нарушении</w:t>
      </w:r>
      <w:r w:rsidRPr="004505E4">
        <w:rPr>
          <w:rFonts w:ascii="Times New Roman" w:hAnsi="Times New Roman"/>
          <w:spacing w:val="2"/>
          <w:sz w:val="28"/>
          <w:szCs w:val="28"/>
          <w:lang w:eastAsia="ru-RU"/>
        </w:rPr>
        <w:t>, до прибытия и в отсутстви</w:t>
      </w:r>
      <w:r>
        <w:rPr>
          <w:rFonts w:ascii="Times New Roman" w:hAnsi="Times New Roman"/>
          <w:spacing w:val="2"/>
          <w:sz w:val="28"/>
          <w:szCs w:val="28"/>
          <w:lang w:eastAsia="ru-RU"/>
        </w:rPr>
        <w:t>е</w:t>
      </w:r>
      <w:r w:rsidRPr="004505E4">
        <w:rPr>
          <w:rFonts w:ascii="Times New Roman" w:hAnsi="Times New Roman"/>
          <w:spacing w:val="2"/>
          <w:sz w:val="28"/>
          <w:szCs w:val="28"/>
          <w:lang w:eastAsia="ru-RU"/>
        </w:rPr>
        <w:t xml:space="preserve"> руководителя, главного инженера своей организации выполняет обязанности ответственного руководителя работ по ликвидации </w:t>
      </w:r>
      <w:r w:rsidR="00453418">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 </w:t>
      </w:r>
      <w:proofErr w:type="gramStart"/>
      <w:r w:rsidRPr="004505E4">
        <w:rPr>
          <w:rFonts w:ascii="Times New Roman" w:hAnsi="Times New Roman"/>
          <w:spacing w:val="2"/>
          <w:sz w:val="28"/>
          <w:szCs w:val="28"/>
          <w:lang w:eastAsia="ru-RU"/>
        </w:rPr>
        <w:t xml:space="preserve">в) обязан принять меры для спасения людей, имущества и ликвидации последствий </w:t>
      </w:r>
      <w:r w:rsidR="00D96931">
        <w:rPr>
          <w:rFonts w:ascii="Times New Roman" w:hAnsi="Times New Roman"/>
          <w:spacing w:val="2"/>
          <w:sz w:val="28"/>
          <w:szCs w:val="28"/>
          <w:lang w:eastAsia="ru-RU"/>
        </w:rPr>
        <w:t>технологического нарушения</w:t>
      </w:r>
      <w:r w:rsidR="00D96931" w:rsidRPr="004505E4" w:rsidDel="00D96931">
        <w:rPr>
          <w:rFonts w:ascii="Times New Roman" w:hAnsi="Times New Roman"/>
          <w:spacing w:val="2"/>
          <w:sz w:val="28"/>
          <w:szCs w:val="28"/>
          <w:lang w:eastAsia="ru-RU"/>
        </w:rPr>
        <w:t xml:space="preserve"> </w:t>
      </w:r>
      <w:r w:rsidRPr="004505E4">
        <w:rPr>
          <w:rFonts w:ascii="Times New Roman" w:hAnsi="Times New Roman"/>
          <w:spacing w:val="2"/>
          <w:sz w:val="28"/>
          <w:szCs w:val="28"/>
          <w:lang w:eastAsia="ru-RU"/>
        </w:rPr>
        <w:t>в начальный период или для прекращения ее распространения;</w:t>
      </w:r>
      <w:proofErr w:type="gramEnd"/>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 г) проводит электронное моделирование аварийной ситуации и сообщает его результаты ремонтной бригаде, для проведения переключений.</w:t>
      </w:r>
    </w:p>
    <w:p w:rsidR="00DF5009" w:rsidRPr="004505E4"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10</w:t>
      </w:r>
      <w:r w:rsidR="00DF5009">
        <w:rPr>
          <w:rFonts w:ascii="Times New Roman" w:hAnsi="Times New Roman"/>
          <w:spacing w:val="2"/>
          <w:sz w:val="28"/>
          <w:szCs w:val="28"/>
          <w:lang w:eastAsia="ru-RU"/>
        </w:rPr>
        <w:t xml:space="preserve">.2. Обязанности руководителя </w:t>
      </w:r>
      <w:r w:rsidR="00DF5009" w:rsidRPr="004505E4">
        <w:rPr>
          <w:rFonts w:ascii="Times New Roman" w:hAnsi="Times New Roman"/>
          <w:spacing w:val="2"/>
          <w:sz w:val="28"/>
          <w:szCs w:val="28"/>
          <w:lang w:eastAsia="ru-RU"/>
        </w:rPr>
        <w:t>теплоснабжающей организации.</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Руководитель теплоснабжающей организации: </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а) организовывает и руководит спасательными, </w:t>
      </w:r>
      <w:proofErr w:type="gramStart"/>
      <w:r w:rsidRPr="004505E4">
        <w:rPr>
          <w:rFonts w:ascii="Times New Roman" w:hAnsi="Times New Roman"/>
          <w:spacing w:val="2"/>
          <w:sz w:val="28"/>
          <w:szCs w:val="28"/>
          <w:lang w:eastAsia="ru-RU"/>
        </w:rPr>
        <w:t>ремонтно- восстановительными</w:t>
      </w:r>
      <w:proofErr w:type="gramEnd"/>
      <w:r w:rsidRPr="004505E4">
        <w:rPr>
          <w:rFonts w:ascii="Times New Roman" w:hAnsi="Times New Roman"/>
          <w:spacing w:val="2"/>
          <w:sz w:val="28"/>
          <w:szCs w:val="28"/>
          <w:lang w:eastAsia="ru-RU"/>
        </w:rPr>
        <w:t xml:space="preserve"> работами;</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 б) организует в случае необходимости</w:t>
      </w:r>
      <w:r>
        <w:rPr>
          <w:rFonts w:ascii="Times New Roman" w:hAnsi="Times New Roman"/>
          <w:spacing w:val="2"/>
          <w:sz w:val="28"/>
          <w:szCs w:val="28"/>
          <w:lang w:eastAsia="ru-RU"/>
        </w:rPr>
        <w:t>,</w:t>
      </w:r>
      <w:r w:rsidRPr="004505E4">
        <w:rPr>
          <w:rFonts w:ascii="Times New Roman" w:hAnsi="Times New Roman"/>
          <w:spacing w:val="2"/>
          <w:sz w:val="28"/>
          <w:szCs w:val="28"/>
          <w:lang w:eastAsia="ru-RU"/>
        </w:rPr>
        <w:t xml:space="preserve"> привлечение дополнительных сил и средств; </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в) обеспечивает из своего запаса инструментами и материалами, необходимыми для выполнения ремонтных работ, всех лиц, выделенных ответственным руководителем работ в помощь организации;</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 г) держит постоянную связь с руководителем работ по ликвидации последствий </w:t>
      </w:r>
      <w:r w:rsidR="00453418">
        <w:rPr>
          <w:rFonts w:ascii="Times New Roman" w:hAnsi="Times New Roman"/>
          <w:spacing w:val="2"/>
          <w:sz w:val="28"/>
          <w:szCs w:val="28"/>
          <w:lang w:eastAsia="ru-RU"/>
        </w:rPr>
        <w:t>технологических нарушений</w:t>
      </w:r>
      <w:r w:rsidR="00453418" w:rsidRPr="004505E4" w:rsidDel="00453418">
        <w:rPr>
          <w:rFonts w:ascii="Times New Roman" w:hAnsi="Times New Roman"/>
          <w:spacing w:val="2"/>
          <w:sz w:val="28"/>
          <w:szCs w:val="28"/>
          <w:lang w:eastAsia="ru-RU"/>
        </w:rPr>
        <w:t xml:space="preserve"> </w:t>
      </w:r>
      <w:r w:rsidRPr="004505E4">
        <w:rPr>
          <w:rFonts w:ascii="Times New Roman" w:hAnsi="Times New Roman"/>
          <w:spacing w:val="2"/>
          <w:sz w:val="28"/>
          <w:szCs w:val="28"/>
          <w:lang w:eastAsia="ru-RU"/>
        </w:rPr>
        <w:t xml:space="preserve">и по согласованию с ним определяет опасную зону, после чего устанавливает предупредительные знаки и выставляет дежурные посты из рабочих </w:t>
      </w:r>
      <w:r w:rsidR="005F2BA3">
        <w:rPr>
          <w:rFonts w:ascii="Times New Roman" w:hAnsi="Times New Roman"/>
          <w:spacing w:val="2"/>
          <w:sz w:val="28"/>
          <w:szCs w:val="28"/>
          <w:lang w:eastAsia="ru-RU"/>
        </w:rPr>
        <w:t>организации</w:t>
      </w:r>
      <w:r>
        <w:rPr>
          <w:rFonts w:ascii="Times New Roman" w:hAnsi="Times New Roman"/>
          <w:spacing w:val="2"/>
          <w:sz w:val="28"/>
          <w:szCs w:val="28"/>
          <w:lang w:eastAsia="ru-RU"/>
        </w:rPr>
        <w:t>;</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 д) систематически информирует ответственного руководителя работ по ликвидации последствий </w:t>
      </w:r>
      <w:r w:rsidR="00453418">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 е) до прибытия ответственного руководителя работ по ликвидации </w:t>
      </w:r>
      <w:r w:rsidR="00453418">
        <w:rPr>
          <w:rFonts w:ascii="Times New Roman" w:hAnsi="Times New Roman"/>
          <w:spacing w:val="2"/>
          <w:sz w:val="28"/>
          <w:szCs w:val="28"/>
          <w:lang w:eastAsia="ru-RU"/>
        </w:rPr>
        <w:t>технологического нарушения</w:t>
      </w:r>
      <w:r w:rsidR="00453418" w:rsidRPr="004505E4" w:rsidDel="00453418">
        <w:rPr>
          <w:rFonts w:ascii="Times New Roman" w:hAnsi="Times New Roman"/>
          <w:spacing w:val="2"/>
          <w:sz w:val="28"/>
          <w:szCs w:val="28"/>
          <w:lang w:eastAsia="ru-RU"/>
        </w:rPr>
        <w:t xml:space="preserve"> </w:t>
      </w:r>
      <w:r w:rsidRPr="004505E4">
        <w:rPr>
          <w:rFonts w:ascii="Times New Roman" w:hAnsi="Times New Roman"/>
          <w:spacing w:val="2"/>
          <w:sz w:val="28"/>
          <w:szCs w:val="28"/>
          <w:lang w:eastAsia="ru-RU"/>
        </w:rPr>
        <w:t xml:space="preserve">самостоятельно руководит ликвидацией </w:t>
      </w:r>
      <w:r w:rsidR="00453418">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w:t>
      </w:r>
    </w:p>
    <w:p w:rsidR="00DF5009" w:rsidRPr="004505E4"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10</w:t>
      </w:r>
      <w:r w:rsidR="00DF5009" w:rsidRPr="004505E4">
        <w:rPr>
          <w:rFonts w:ascii="Times New Roman" w:hAnsi="Times New Roman"/>
          <w:spacing w:val="2"/>
          <w:sz w:val="28"/>
          <w:szCs w:val="28"/>
          <w:lang w:eastAsia="ru-RU"/>
        </w:rPr>
        <w:t xml:space="preserve">.3. Обязанности ответственного руководителя работ по ликвидации </w:t>
      </w:r>
      <w:r w:rsidR="00D96931">
        <w:rPr>
          <w:rFonts w:ascii="Times New Roman" w:hAnsi="Times New Roman"/>
          <w:spacing w:val="2"/>
          <w:sz w:val="28"/>
          <w:szCs w:val="28"/>
          <w:lang w:eastAsia="ru-RU"/>
        </w:rPr>
        <w:t>технологического нарушения</w:t>
      </w:r>
      <w:r w:rsidR="00DF5009" w:rsidRPr="004505E4">
        <w:rPr>
          <w:rFonts w:ascii="Times New Roman" w:hAnsi="Times New Roman"/>
          <w:spacing w:val="2"/>
          <w:sz w:val="28"/>
          <w:szCs w:val="28"/>
          <w:lang w:eastAsia="ru-RU"/>
        </w:rPr>
        <w:t>.</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Обязанности ответственного руководителя работ по ликвидации </w:t>
      </w:r>
      <w:r w:rsidR="005F2BA3">
        <w:rPr>
          <w:rFonts w:ascii="Times New Roman" w:hAnsi="Times New Roman"/>
          <w:spacing w:val="2"/>
          <w:sz w:val="28"/>
          <w:szCs w:val="28"/>
          <w:lang w:eastAsia="ru-RU"/>
        </w:rPr>
        <w:t xml:space="preserve">последствий </w:t>
      </w:r>
      <w:r w:rsidR="00D96931">
        <w:rPr>
          <w:rFonts w:ascii="Times New Roman" w:hAnsi="Times New Roman"/>
          <w:spacing w:val="2"/>
          <w:sz w:val="28"/>
          <w:szCs w:val="28"/>
          <w:lang w:eastAsia="ru-RU"/>
        </w:rPr>
        <w:t>технологического нарушения</w:t>
      </w:r>
      <w:del w:id="3" w:author="Бородина Ольга Евгеньевна" w:date="2025-06-18T17:53:00Z">
        <w:r w:rsidRPr="004505E4" w:rsidDel="00C84028">
          <w:rPr>
            <w:rFonts w:ascii="Times New Roman" w:hAnsi="Times New Roman"/>
            <w:spacing w:val="2"/>
            <w:sz w:val="28"/>
            <w:szCs w:val="28"/>
            <w:lang w:eastAsia="ru-RU"/>
          </w:rPr>
          <w:delText>,</w:delText>
        </w:r>
      </w:del>
      <w:r w:rsidRPr="004505E4">
        <w:rPr>
          <w:rFonts w:ascii="Times New Roman" w:hAnsi="Times New Roman"/>
          <w:spacing w:val="2"/>
          <w:sz w:val="28"/>
          <w:szCs w:val="28"/>
          <w:lang w:eastAsia="ru-RU"/>
        </w:rPr>
        <w:t xml:space="preserve"> возлагаются на заместителя </w:t>
      </w:r>
      <w:r>
        <w:rPr>
          <w:rFonts w:ascii="Times New Roman" w:hAnsi="Times New Roman"/>
          <w:spacing w:val="2"/>
          <w:sz w:val="28"/>
          <w:szCs w:val="28"/>
          <w:lang w:eastAsia="ru-RU"/>
        </w:rPr>
        <w:t>мэра</w:t>
      </w:r>
      <w:r w:rsidRPr="004505E4">
        <w:rPr>
          <w:rFonts w:ascii="Times New Roman" w:hAnsi="Times New Roman"/>
          <w:spacing w:val="2"/>
          <w:sz w:val="28"/>
          <w:szCs w:val="28"/>
          <w:lang w:eastAsia="ru-RU"/>
        </w:rPr>
        <w:t xml:space="preserve"> города </w:t>
      </w:r>
      <w:r>
        <w:rPr>
          <w:rFonts w:ascii="Times New Roman" w:hAnsi="Times New Roman"/>
          <w:spacing w:val="2"/>
          <w:sz w:val="28"/>
          <w:szCs w:val="28"/>
          <w:lang w:eastAsia="ru-RU"/>
        </w:rPr>
        <w:t>Благовещенска</w:t>
      </w:r>
      <w:r w:rsidRPr="004505E4">
        <w:rPr>
          <w:rFonts w:ascii="Times New Roman" w:hAnsi="Times New Roman"/>
          <w:spacing w:val="2"/>
          <w:sz w:val="28"/>
          <w:szCs w:val="28"/>
          <w:lang w:eastAsia="ru-RU"/>
        </w:rPr>
        <w:t>, отвечающего за функционирование объектов жилищно-коммунального хозяйства.</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Ответственный руководитель работ по ликвидации последствий </w:t>
      </w:r>
      <w:r w:rsidR="00D96931">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 xml:space="preserve">, старший по должности из числа персонала аварийной бригады эксплуатирующей организации, при прибытии на место </w:t>
      </w:r>
      <w:r w:rsidR="00453418">
        <w:rPr>
          <w:rFonts w:ascii="Times New Roman" w:hAnsi="Times New Roman"/>
          <w:spacing w:val="2"/>
          <w:sz w:val="28"/>
          <w:szCs w:val="28"/>
          <w:lang w:eastAsia="ru-RU"/>
        </w:rPr>
        <w:t xml:space="preserve">технологического нарушения </w:t>
      </w:r>
      <w:r w:rsidRPr="004505E4">
        <w:rPr>
          <w:rFonts w:ascii="Times New Roman" w:hAnsi="Times New Roman"/>
          <w:spacing w:val="2"/>
          <w:sz w:val="28"/>
          <w:szCs w:val="28"/>
          <w:lang w:eastAsia="ru-RU"/>
        </w:rPr>
        <w:t>обязан:</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а) ознакомившись с обстановкой, составить общую картину характера, места, размеров </w:t>
      </w:r>
      <w:r w:rsidR="00453418">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 xml:space="preserve">, определить потребителей, теплоснабжение которых будет ограничено (или полностью отключено) и период ограничения (отключения), отключить и убедиться в отключении поврежденного оборудования и трубопроводов, </w:t>
      </w:r>
      <w:r w:rsidRPr="004505E4">
        <w:rPr>
          <w:rFonts w:ascii="Times New Roman" w:hAnsi="Times New Roman"/>
          <w:spacing w:val="2"/>
          <w:sz w:val="28"/>
          <w:szCs w:val="28"/>
          <w:lang w:eastAsia="ru-RU"/>
        </w:rPr>
        <w:lastRenderedPageBreak/>
        <w:t xml:space="preserve">работающих в опасной зоне, принять меры к обеспечению безопасности персонала, находящегося в зоне работы; </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б) организовать предотвращение развития </w:t>
      </w:r>
      <w:r w:rsidR="00453418">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 xml:space="preserve">, принять решение на устранение </w:t>
      </w:r>
      <w:r w:rsidR="00453418">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 xml:space="preserve">, в котором определить способ устранения </w:t>
      </w:r>
      <w:r w:rsidR="00453418">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 xml:space="preserve">, мероприятий по спасению людей и ликвидации </w:t>
      </w:r>
      <w:r w:rsidR="00453418">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 xml:space="preserve">, порядок обеспечения потребителей, ограниченных тепловой энергией, порядок использования имеющихся сил и средств, порядок управления; </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в) да</w:t>
      </w:r>
      <w:r>
        <w:rPr>
          <w:rFonts w:ascii="Times New Roman" w:hAnsi="Times New Roman"/>
          <w:spacing w:val="2"/>
          <w:sz w:val="28"/>
          <w:szCs w:val="28"/>
          <w:lang w:eastAsia="ru-RU"/>
        </w:rPr>
        <w:t>ть</w:t>
      </w:r>
      <w:r w:rsidRPr="004505E4">
        <w:rPr>
          <w:rFonts w:ascii="Times New Roman" w:hAnsi="Times New Roman"/>
          <w:spacing w:val="2"/>
          <w:sz w:val="28"/>
          <w:szCs w:val="28"/>
          <w:lang w:eastAsia="ru-RU"/>
        </w:rPr>
        <w:t xml:space="preserve"> указание об удалении людей из всех опасных и угрожаемых жизни людей мест, о выставлении постов на</w:t>
      </w:r>
      <w:r>
        <w:rPr>
          <w:rFonts w:ascii="Times New Roman" w:hAnsi="Times New Roman"/>
          <w:spacing w:val="2"/>
          <w:sz w:val="28"/>
          <w:szCs w:val="28"/>
          <w:lang w:eastAsia="ru-RU"/>
        </w:rPr>
        <w:t xml:space="preserve"> подступах к аварийному участку;</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г) поставить задачи на реализацию принятого решения;</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д) организ</w:t>
      </w:r>
      <w:r>
        <w:rPr>
          <w:rFonts w:ascii="Times New Roman" w:hAnsi="Times New Roman"/>
          <w:spacing w:val="2"/>
          <w:sz w:val="28"/>
          <w:szCs w:val="28"/>
          <w:lang w:eastAsia="ru-RU"/>
        </w:rPr>
        <w:t>овать</w:t>
      </w:r>
      <w:r w:rsidRPr="004505E4">
        <w:rPr>
          <w:rFonts w:ascii="Times New Roman" w:hAnsi="Times New Roman"/>
          <w:spacing w:val="2"/>
          <w:sz w:val="28"/>
          <w:szCs w:val="28"/>
          <w:lang w:eastAsia="ru-RU"/>
        </w:rPr>
        <w:t xml:space="preserve"> командный пункт, сообщ</w:t>
      </w:r>
      <w:r>
        <w:rPr>
          <w:rFonts w:ascii="Times New Roman" w:hAnsi="Times New Roman"/>
          <w:spacing w:val="2"/>
          <w:sz w:val="28"/>
          <w:szCs w:val="28"/>
          <w:lang w:eastAsia="ru-RU"/>
        </w:rPr>
        <w:t>ить</w:t>
      </w:r>
      <w:r w:rsidRPr="004505E4">
        <w:rPr>
          <w:rFonts w:ascii="Times New Roman" w:hAnsi="Times New Roman"/>
          <w:spacing w:val="2"/>
          <w:sz w:val="28"/>
          <w:szCs w:val="28"/>
          <w:lang w:eastAsia="ru-RU"/>
        </w:rPr>
        <w:t xml:space="preserve"> о месте его расположения всем исполнителям и постоянно находит</w:t>
      </w:r>
      <w:r>
        <w:rPr>
          <w:rFonts w:ascii="Times New Roman" w:hAnsi="Times New Roman"/>
          <w:spacing w:val="2"/>
          <w:sz w:val="28"/>
          <w:szCs w:val="28"/>
          <w:lang w:eastAsia="ru-RU"/>
        </w:rPr>
        <w:t>ь</w:t>
      </w:r>
      <w:r w:rsidRPr="004505E4">
        <w:rPr>
          <w:rFonts w:ascii="Times New Roman" w:hAnsi="Times New Roman"/>
          <w:spacing w:val="2"/>
          <w:sz w:val="28"/>
          <w:szCs w:val="28"/>
          <w:lang w:eastAsia="ru-RU"/>
        </w:rPr>
        <w:t>ся на нем;</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е) определить порядок представлени</w:t>
      </w:r>
      <w:r>
        <w:rPr>
          <w:rFonts w:ascii="Times New Roman" w:hAnsi="Times New Roman"/>
          <w:spacing w:val="2"/>
          <w:sz w:val="28"/>
          <w:szCs w:val="28"/>
          <w:lang w:eastAsia="ru-RU"/>
        </w:rPr>
        <w:t>я</w:t>
      </w:r>
      <w:r w:rsidRPr="004505E4">
        <w:rPr>
          <w:rFonts w:ascii="Times New Roman" w:hAnsi="Times New Roman"/>
          <w:spacing w:val="2"/>
          <w:sz w:val="28"/>
          <w:szCs w:val="28"/>
          <w:lang w:eastAsia="ru-RU"/>
        </w:rPr>
        <w:t xml:space="preserve"> информации </w:t>
      </w:r>
      <w:r>
        <w:rPr>
          <w:rFonts w:ascii="Times New Roman" w:hAnsi="Times New Roman"/>
          <w:spacing w:val="2"/>
          <w:sz w:val="28"/>
          <w:szCs w:val="28"/>
          <w:lang w:eastAsia="ru-RU"/>
        </w:rPr>
        <w:t>мэру</w:t>
      </w:r>
      <w:r w:rsidRPr="004505E4">
        <w:rPr>
          <w:rFonts w:ascii="Times New Roman" w:hAnsi="Times New Roman"/>
          <w:spacing w:val="2"/>
          <w:sz w:val="28"/>
          <w:szCs w:val="28"/>
          <w:lang w:eastAsia="ru-RU"/>
        </w:rPr>
        <w:t xml:space="preserve"> </w:t>
      </w:r>
      <w:r w:rsidR="005F2BA3">
        <w:rPr>
          <w:rFonts w:ascii="Times New Roman" w:hAnsi="Times New Roman"/>
          <w:spacing w:val="2"/>
          <w:sz w:val="28"/>
          <w:szCs w:val="28"/>
          <w:lang w:eastAsia="ru-RU"/>
        </w:rPr>
        <w:t xml:space="preserve">города Благовещенска </w:t>
      </w:r>
      <w:r w:rsidRPr="004505E4">
        <w:rPr>
          <w:rFonts w:ascii="Times New Roman" w:hAnsi="Times New Roman"/>
          <w:spacing w:val="2"/>
          <w:sz w:val="28"/>
          <w:szCs w:val="28"/>
          <w:lang w:eastAsia="ru-RU"/>
        </w:rPr>
        <w:t>и ЕДДС, по</w:t>
      </w:r>
      <w:r>
        <w:rPr>
          <w:rFonts w:ascii="Times New Roman" w:hAnsi="Times New Roman"/>
          <w:spacing w:val="2"/>
          <w:sz w:val="28"/>
          <w:szCs w:val="28"/>
          <w:lang w:eastAsia="ru-RU"/>
        </w:rPr>
        <w:t>рядок информирования населения;</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ж) контролир</w:t>
      </w:r>
      <w:r>
        <w:rPr>
          <w:rFonts w:ascii="Times New Roman" w:hAnsi="Times New Roman"/>
          <w:spacing w:val="2"/>
          <w:sz w:val="28"/>
          <w:szCs w:val="28"/>
          <w:lang w:eastAsia="ru-RU"/>
        </w:rPr>
        <w:t>овать</w:t>
      </w:r>
      <w:r w:rsidRPr="004505E4">
        <w:rPr>
          <w:rFonts w:ascii="Times New Roman" w:hAnsi="Times New Roman"/>
          <w:spacing w:val="2"/>
          <w:sz w:val="28"/>
          <w:szCs w:val="28"/>
          <w:lang w:eastAsia="ru-RU"/>
        </w:rPr>
        <w:t xml:space="preserve"> выполнение мероприятий, предусмотренных решением на ликвидацию </w:t>
      </w:r>
      <w:r w:rsidR="00D96931">
        <w:rPr>
          <w:rFonts w:ascii="Times New Roman" w:hAnsi="Times New Roman"/>
          <w:spacing w:val="2"/>
          <w:sz w:val="28"/>
          <w:szCs w:val="28"/>
          <w:lang w:eastAsia="ru-RU"/>
        </w:rPr>
        <w:t>технологического нарушения</w:t>
      </w:r>
      <w:r w:rsidRPr="004505E4">
        <w:rPr>
          <w:rFonts w:ascii="Times New Roman" w:hAnsi="Times New Roman"/>
          <w:spacing w:val="2"/>
          <w:sz w:val="28"/>
          <w:szCs w:val="28"/>
          <w:lang w:eastAsia="ru-RU"/>
        </w:rPr>
        <w:t>, отданных распоряжений и заданий;</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з) проверять</w:t>
      </w:r>
      <w:r w:rsidRPr="004505E4">
        <w:rPr>
          <w:rFonts w:ascii="Times New Roman" w:hAnsi="Times New Roman"/>
          <w:spacing w:val="2"/>
          <w:sz w:val="28"/>
          <w:szCs w:val="28"/>
          <w:lang w:eastAsia="ru-RU"/>
        </w:rPr>
        <w:t xml:space="preserve">, вызваны ли необходимые для ликвидации последствий </w:t>
      </w:r>
      <w:r w:rsidR="00D96931">
        <w:rPr>
          <w:rFonts w:ascii="Times New Roman" w:hAnsi="Times New Roman"/>
          <w:spacing w:val="2"/>
          <w:sz w:val="28"/>
          <w:szCs w:val="28"/>
          <w:lang w:eastAsia="ru-RU"/>
        </w:rPr>
        <w:t>технологического нарушения</w:t>
      </w:r>
      <w:r w:rsidR="00D96931" w:rsidRPr="004505E4" w:rsidDel="00D96931">
        <w:rPr>
          <w:rFonts w:ascii="Times New Roman" w:hAnsi="Times New Roman"/>
          <w:spacing w:val="2"/>
          <w:sz w:val="28"/>
          <w:szCs w:val="28"/>
          <w:lang w:eastAsia="ru-RU"/>
        </w:rPr>
        <w:t xml:space="preserve"> </w:t>
      </w:r>
      <w:r w:rsidRPr="004505E4">
        <w:rPr>
          <w:rFonts w:ascii="Times New Roman" w:hAnsi="Times New Roman"/>
          <w:spacing w:val="2"/>
          <w:sz w:val="28"/>
          <w:szCs w:val="28"/>
          <w:lang w:eastAsia="ru-RU"/>
        </w:rPr>
        <w:t xml:space="preserve">инженерные службы и должностные лица; </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и) контролир</w:t>
      </w:r>
      <w:r>
        <w:rPr>
          <w:rFonts w:ascii="Times New Roman" w:hAnsi="Times New Roman"/>
          <w:spacing w:val="2"/>
          <w:sz w:val="28"/>
          <w:szCs w:val="28"/>
          <w:lang w:eastAsia="ru-RU"/>
        </w:rPr>
        <w:t>овать</w:t>
      </w:r>
      <w:r w:rsidRPr="004505E4">
        <w:rPr>
          <w:rFonts w:ascii="Times New Roman" w:hAnsi="Times New Roman"/>
          <w:spacing w:val="2"/>
          <w:sz w:val="28"/>
          <w:szCs w:val="28"/>
          <w:lang w:eastAsia="ru-RU"/>
        </w:rPr>
        <w:t xml:space="preserve"> состояние отключенных от теплоснабжения зданий.</w:t>
      </w:r>
    </w:p>
    <w:p w:rsidR="00DF5009" w:rsidRPr="004505E4" w:rsidRDefault="000E6E5E" w:rsidP="00DF5009">
      <w:pPr>
        <w:shd w:val="clear" w:color="auto" w:fill="FFFFFF"/>
        <w:spacing w:after="0" w:line="315" w:lineRule="atLeast"/>
        <w:ind w:firstLine="709"/>
        <w:jc w:val="center"/>
        <w:textAlignment w:val="baseline"/>
        <w:rPr>
          <w:rFonts w:ascii="Times New Roman" w:hAnsi="Times New Roman"/>
          <w:b/>
          <w:spacing w:val="2"/>
          <w:sz w:val="28"/>
          <w:szCs w:val="28"/>
          <w:lang w:eastAsia="ru-RU"/>
        </w:rPr>
      </w:pPr>
      <w:r>
        <w:rPr>
          <w:rFonts w:ascii="Times New Roman" w:hAnsi="Times New Roman"/>
          <w:b/>
          <w:spacing w:val="2"/>
          <w:sz w:val="28"/>
          <w:szCs w:val="28"/>
          <w:lang w:eastAsia="ru-RU"/>
        </w:rPr>
        <w:t>11</w:t>
      </w:r>
      <w:r w:rsidR="00DF5009" w:rsidRPr="004505E4">
        <w:rPr>
          <w:rFonts w:ascii="Times New Roman" w:hAnsi="Times New Roman"/>
          <w:b/>
          <w:spacing w:val="2"/>
          <w:sz w:val="28"/>
          <w:szCs w:val="28"/>
          <w:lang w:eastAsia="ru-RU"/>
        </w:rPr>
        <w:t xml:space="preserve">. Порядок действий по устранению </w:t>
      </w:r>
      <w:r w:rsidR="00490361">
        <w:rPr>
          <w:rFonts w:ascii="Times New Roman" w:hAnsi="Times New Roman"/>
          <w:b/>
          <w:spacing w:val="2"/>
          <w:sz w:val="28"/>
          <w:szCs w:val="28"/>
          <w:lang w:eastAsia="ru-RU"/>
        </w:rPr>
        <w:t>технологических нарушений</w:t>
      </w:r>
    </w:p>
    <w:p w:rsidR="00DF5009" w:rsidRPr="004505E4"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11</w:t>
      </w:r>
      <w:r w:rsidR="00DF5009" w:rsidRPr="004505E4">
        <w:rPr>
          <w:rFonts w:ascii="Times New Roman" w:hAnsi="Times New Roman"/>
          <w:spacing w:val="2"/>
          <w:sz w:val="28"/>
          <w:szCs w:val="28"/>
          <w:lang w:eastAsia="ru-RU"/>
        </w:rPr>
        <w:t xml:space="preserve">.1. Планирование и организация ремонтно-восстановительных работ на объектах системы теплоснабжения осуществляется заместителем </w:t>
      </w:r>
      <w:r w:rsidR="00DF5009">
        <w:rPr>
          <w:rFonts w:ascii="Times New Roman" w:hAnsi="Times New Roman"/>
          <w:spacing w:val="2"/>
          <w:sz w:val="28"/>
          <w:szCs w:val="28"/>
          <w:lang w:eastAsia="ru-RU"/>
        </w:rPr>
        <w:t>мэра</w:t>
      </w:r>
      <w:r w:rsidR="00DF5009" w:rsidRPr="004505E4">
        <w:rPr>
          <w:rFonts w:ascii="Times New Roman" w:hAnsi="Times New Roman"/>
          <w:spacing w:val="2"/>
          <w:sz w:val="28"/>
          <w:szCs w:val="28"/>
          <w:lang w:eastAsia="ru-RU"/>
        </w:rPr>
        <w:t xml:space="preserve"> города </w:t>
      </w:r>
      <w:r w:rsidR="00DF5009">
        <w:rPr>
          <w:rFonts w:ascii="Times New Roman" w:hAnsi="Times New Roman"/>
          <w:spacing w:val="2"/>
          <w:sz w:val="28"/>
          <w:szCs w:val="28"/>
          <w:lang w:eastAsia="ru-RU"/>
        </w:rPr>
        <w:t>Благовещенска</w:t>
      </w:r>
      <w:r w:rsidR="00DF5009" w:rsidRPr="004505E4">
        <w:rPr>
          <w:rFonts w:ascii="Times New Roman" w:hAnsi="Times New Roman"/>
          <w:spacing w:val="2"/>
          <w:sz w:val="28"/>
          <w:szCs w:val="28"/>
          <w:lang w:eastAsia="ru-RU"/>
        </w:rPr>
        <w:t>, отвечающ</w:t>
      </w:r>
      <w:r w:rsidR="00DF5009">
        <w:rPr>
          <w:rFonts w:ascii="Times New Roman" w:hAnsi="Times New Roman"/>
          <w:spacing w:val="2"/>
          <w:sz w:val="28"/>
          <w:szCs w:val="28"/>
          <w:lang w:eastAsia="ru-RU"/>
        </w:rPr>
        <w:t>им</w:t>
      </w:r>
      <w:r w:rsidR="00DF5009" w:rsidRPr="004505E4">
        <w:rPr>
          <w:rFonts w:ascii="Times New Roman" w:hAnsi="Times New Roman"/>
          <w:spacing w:val="2"/>
          <w:sz w:val="28"/>
          <w:szCs w:val="28"/>
          <w:lang w:eastAsia="ru-RU"/>
        </w:rPr>
        <w:t xml:space="preserve"> за функционирование объектов жилищно-коммунального хозяйства, руководством теплоснабжающей организации и организации, эксплуатирующей объект. </w:t>
      </w:r>
    </w:p>
    <w:p w:rsidR="00DF5009" w:rsidRPr="004505E4"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11</w:t>
      </w:r>
      <w:r w:rsidR="00DF5009" w:rsidRPr="004505E4">
        <w:rPr>
          <w:rFonts w:ascii="Times New Roman" w:hAnsi="Times New Roman"/>
          <w:spacing w:val="2"/>
          <w:sz w:val="28"/>
          <w:szCs w:val="28"/>
          <w:lang w:eastAsia="ru-RU"/>
        </w:rPr>
        <w:t xml:space="preserve">.2. Координацию работ по ликвидации </w:t>
      </w:r>
      <w:r w:rsidR="00453418">
        <w:rPr>
          <w:rFonts w:ascii="Times New Roman" w:hAnsi="Times New Roman"/>
          <w:spacing w:val="2"/>
          <w:sz w:val="28"/>
          <w:szCs w:val="28"/>
          <w:lang w:eastAsia="ru-RU"/>
        </w:rPr>
        <w:t>технологического нарушения</w:t>
      </w:r>
      <w:r w:rsidR="00453418" w:rsidRPr="004505E4" w:rsidDel="00453418">
        <w:rPr>
          <w:rFonts w:ascii="Times New Roman" w:hAnsi="Times New Roman"/>
          <w:spacing w:val="2"/>
          <w:sz w:val="28"/>
          <w:szCs w:val="28"/>
          <w:lang w:eastAsia="ru-RU"/>
        </w:rPr>
        <w:t xml:space="preserve"> </w:t>
      </w:r>
      <w:r w:rsidR="00DF5009" w:rsidRPr="004505E4">
        <w:rPr>
          <w:rFonts w:ascii="Times New Roman" w:hAnsi="Times New Roman"/>
          <w:spacing w:val="2"/>
          <w:sz w:val="28"/>
          <w:szCs w:val="28"/>
          <w:lang w:eastAsia="ru-RU"/>
        </w:rPr>
        <w:t xml:space="preserve">на муниципальном уровне осуществляет комиссия по предупреждению и ликвидации чрезвычайных ситуаций и обеспечению пожарной безопасности города </w:t>
      </w:r>
      <w:r w:rsidR="00DF5009">
        <w:rPr>
          <w:rFonts w:ascii="Times New Roman" w:hAnsi="Times New Roman"/>
          <w:spacing w:val="2"/>
          <w:sz w:val="28"/>
          <w:szCs w:val="28"/>
          <w:lang w:eastAsia="ru-RU"/>
        </w:rPr>
        <w:t>Благовещенска</w:t>
      </w:r>
      <w:r w:rsidR="00DF5009" w:rsidRPr="004505E4">
        <w:rPr>
          <w:rFonts w:ascii="Times New Roman" w:hAnsi="Times New Roman"/>
          <w:spacing w:val="2"/>
          <w:sz w:val="28"/>
          <w:szCs w:val="28"/>
          <w:lang w:eastAsia="ru-RU"/>
        </w:rPr>
        <w:t>.</w:t>
      </w:r>
    </w:p>
    <w:p w:rsidR="00DF5009" w:rsidRPr="004505E4"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11</w:t>
      </w:r>
      <w:r w:rsidR="00DF5009" w:rsidRPr="004505E4">
        <w:rPr>
          <w:rFonts w:ascii="Times New Roman" w:hAnsi="Times New Roman"/>
          <w:spacing w:val="2"/>
          <w:sz w:val="28"/>
          <w:szCs w:val="28"/>
          <w:lang w:eastAsia="ru-RU"/>
        </w:rPr>
        <w:t xml:space="preserve">.3. </w:t>
      </w:r>
      <w:proofErr w:type="gramStart"/>
      <w:r w:rsidR="00DF5009" w:rsidRPr="004505E4">
        <w:rPr>
          <w:rFonts w:ascii="Times New Roman" w:hAnsi="Times New Roman"/>
          <w:spacing w:val="2"/>
          <w:sz w:val="28"/>
          <w:szCs w:val="28"/>
          <w:lang w:eastAsia="ru-RU"/>
        </w:rPr>
        <w:t xml:space="preserve">Устранение последствий </w:t>
      </w:r>
      <w:r w:rsidR="00D96931">
        <w:rPr>
          <w:rFonts w:ascii="Times New Roman" w:hAnsi="Times New Roman"/>
          <w:spacing w:val="2"/>
          <w:sz w:val="28"/>
          <w:szCs w:val="28"/>
          <w:lang w:eastAsia="ru-RU"/>
        </w:rPr>
        <w:t>технологических нарушений</w:t>
      </w:r>
      <w:r w:rsidR="00D96931" w:rsidRPr="004505E4" w:rsidDel="00D96931">
        <w:rPr>
          <w:rFonts w:ascii="Times New Roman" w:hAnsi="Times New Roman"/>
          <w:spacing w:val="2"/>
          <w:sz w:val="28"/>
          <w:szCs w:val="28"/>
          <w:lang w:eastAsia="ru-RU"/>
        </w:rPr>
        <w:t xml:space="preserve"> </w:t>
      </w:r>
      <w:r w:rsidR="00DF5009" w:rsidRPr="004505E4">
        <w:rPr>
          <w:rFonts w:ascii="Times New Roman" w:hAnsi="Times New Roman"/>
          <w:spacing w:val="2"/>
          <w:sz w:val="28"/>
          <w:szCs w:val="28"/>
          <w:lang w:eastAsia="ru-RU"/>
        </w:rPr>
        <w:t>на тепловых сетях и объектах централизованного теплоснабжения, повлекшее временное (в пределах нормативно допустимого времени) прекращение теплоснабжения или незначительные отклонени</w:t>
      </w:r>
      <w:r w:rsidR="00DF5009">
        <w:rPr>
          <w:rFonts w:ascii="Times New Roman" w:hAnsi="Times New Roman"/>
          <w:spacing w:val="2"/>
          <w:sz w:val="28"/>
          <w:szCs w:val="28"/>
          <w:lang w:eastAsia="ru-RU"/>
        </w:rPr>
        <w:t>я</w:t>
      </w:r>
      <w:r w:rsidR="00DF5009" w:rsidRPr="004505E4">
        <w:rPr>
          <w:rFonts w:ascii="Times New Roman" w:hAnsi="Times New Roman"/>
          <w:spacing w:val="2"/>
          <w:sz w:val="28"/>
          <w:szCs w:val="28"/>
          <w:lang w:eastAsia="ru-RU"/>
        </w:rPr>
        <w:t xml:space="preserve"> параметров теплоснабжения от нормативного значения, организуется силами и средствами эксплуатирующей организации в соответствии с установленным внутри организации порядком. </w:t>
      </w:r>
      <w:proofErr w:type="gramEnd"/>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lastRenderedPageBreak/>
        <w:t>Оповещение других участников процесса централизованного теплоснабжения (потребителей, поставщиков) по указанной ситуации осуществляется в соответствии с регламентами (инструкци</w:t>
      </w:r>
      <w:r>
        <w:rPr>
          <w:rFonts w:ascii="Times New Roman" w:hAnsi="Times New Roman"/>
          <w:spacing w:val="2"/>
          <w:sz w:val="28"/>
          <w:szCs w:val="28"/>
          <w:lang w:eastAsia="ru-RU"/>
        </w:rPr>
        <w:t>ями) по взаимодействию дежурно-</w:t>
      </w:r>
      <w:r w:rsidRPr="004505E4">
        <w:rPr>
          <w:rFonts w:ascii="Times New Roman" w:hAnsi="Times New Roman"/>
          <w:spacing w:val="2"/>
          <w:sz w:val="28"/>
          <w:szCs w:val="28"/>
          <w:lang w:eastAsia="ru-RU"/>
        </w:rPr>
        <w:t xml:space="preserve">диспетчерских служб организаций или иными согласованными распорядительными документами. </w:t>
      </w:r>
    </w:p>
    <w:p w:rsidR="00DF5009" w:rsidRPr="004505E4"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11</w:t>
      </w:r>
      <w:r w:rsidR="00DF5009" w:rsidRPr="004505E4">
        <w:rPr>
          <w:rFonts w:ascii="Times New Roman" w:hAnsi="Times New Roman"/>
          <w:spacing w:val="2"/>
          <w:sz w:val="28"/>
          <w:szCs w:val="28"/>
          <w:lang w:eastAsia="ru-RU"/>
        </w:rPr>
        <w:t>.4. В случае</w:t>
      </w:r>
      <w:proofErr w:type="gramStart"/>
      <w:r w:rsidR="00DF5009" w:rsidRPr="004505E4">
        <w:rPr>
          <w:rFonts w:ascii="Times New Roman" w:hAnsi="Times New Roman"/>
          <w:spacing w:val="2"/>
          <w:sz w:val="28"/>
          <w:szCs w:val="28"/>
          <w:lang w:eastAsia="ru-RU"/>
        </w:rPr>
        <w:t>,</w:t>
      </w:r>
      <w:proofErr w:type="gramEnd"/>
      <w:r w:rsidR="00DF5009" w:rsidRPr="004505E4">
        <w:rPr>
          <w:rFonts w:ascii="Times New Roman" w:hAnsi="Times New Roman"/>
          <w:spacing w:val="2"/>
          <w:sz w:val="28"/>
          <w:szCs w:val="28"/>
          <w:lang w:eastAsia="ru-RU"/>
        </w:rPr>
        <w:t xml:space="preserve"> если возникновение </w:t>
      </w:r>
      <w:r w:rsidR="00D96931">
        <w:rPr>
          <w:rFonts w:ascii="Times New Roman" w:hAnsi="Times New Roman"/>
          <w:spacing w:val="2"/>
          <w:sz w:val="28"/>
          <w:szCs w:val="28"/>
          <w:lang w:eastAsia="ru-RU"/>
        </w:rPr>
        <w:t>технологических нарушений</w:t>
      </w:r>
      <w:r w:rsidR="00D96931" w:rsidRPr="004505E4" w:rsidDel="00D96931">
        <w:rPr>
          <w:rFonts w:ascii="Times New Roman" w:hAnsi="Times New Roman"/>
          <w:spacing w:val="2"/>
          <w:sz w:val="28"/>
          <w:szCs w:val="28"/>
          <w:lang w:eastAsia="ru-RU"/>
        </w:rPr>
        <w:t xml:space="preserve"> </w:t>
      </w:r>
      <w:r w:rsidR="00DF5009" w:rsidRPr="004505E4">
        <w:rPr>
          <w:rFonts w:ascii="Times New Roman" w:hAnsi="Times New Roman"/>
          <w:spacing w:val="2"/>
          <w:sz w:val="28"/>
          <w:szCs w:val="28"/>
          <w:lang w:eastAsia="ru-RU"/>
        </w:rPr>
        <w:t xml:space="preserve">на тепловых сетях и объектах централизованного теплоснабжения может повлиять на функционирование иных смежных инженерных сетей и объектов, эксплуатирующая организация оповещает телефонограммой о повреждениях владельцев коммуникаций, смежных с поврежденной. </w:t>
      </w:r>
    </w:p>
    <w:p w:rsidR="00DF5009" w:rsidRPr="004505E4"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11</w:t>
      </w:r>
      <w:r w:rsidR="00DF5009" w:rsidRPr="004505E4">
        <w:rPr>
          <w:rFonts w:ascii="Times New Roman" w:hAnsi="Times New Roman"/>
          <w:spacing w:val="2"/>
          <w:sz w:val="28"/>
          <w:szCs w:val="28"/>
          <w:lang w:eastAsia="ru-RU"/>
        </w:rPr>
        <w:t xml:space="preserve">.5. В зависимости от вида и масштаба </w:t>
      </w:r>
      <w:r w:rsidR="00453418">
        <w:rPr>
          <w:rFonts w:ascii="Times New Roman" w:hAnsi="Times New Roman"/>
          <w:spacing w:val="2"/>
          <w:sz w:val="28"/>
          <w:szCs w:val="28"/>
          <w:lang w:eastAsia="ru-RU"/>
        </w:rPr>
        <w:t>технологического нарушения</w:t>
      </w:r>
      <w:r w:rsidR="00453418" w:rsidRPr="004505E4">
        <w:rPr>
          <w:rFonts w:ascii="Times New Roman" w:hAnsi="Times New Roman"/>
          <w:spacing w:val="2"/>
          <w:sz w:val="28"/>
          <w:szCs w:val="28"/>
          <w:lang w:eastAsia="ru-RU"/>
        </w:rPr>
        <w:t xml:space="preserve"> </w:t>
      </w:r>
      <w:r w:rsidR="00DF5009" w:rsidRPr="004505E4">
        <w:rPr>
          <w:rFonts w:ascii="Times New Roman" w:hAnsi="Times New Roman"/>
          <w:spacing w:val="2"/>
          <w:sz w:val="28"/>
          <w:szCs w:val="28"/>
          <w:lang w:eastAsia="ru-RU"/>
        </w:rPr>
        <w:t>эксплуатирующей организацией принимаются неотложные меры по проведению ремонтно-восстановительных и других работ, направленных на недопущение размораживания систем теплоснабжения и скорейшую подачу тепла в социально значимые объекты.</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sidRPr="004505E4">
        <w:rPr>
          <w:rFonts w:ascii="Times New Roman" w:hAnsi="Times New Roman"/>
          <w:spacing w:val="2"/>
          <w:sz w:val="28"/>
          <w:szCs w:val="28"/>
          <w:lang w:eastAsia="ru-RU"/>
        </w:rPr>
        <w:t xml:space="preserve">Нормативное время готовности к работам по </w:t>
      </w:r>
      <w:r w:rsidR="00453418" w:rsidRPr="004505E4">
        <w:rPr>
          <w:rFonts w:ascii="Times New Roman" w:hAnsi="Times New Roman"/>
          <w:spacing w:val="2"/>
          <w:sz w:val="28"/>
          <w:szCs w:val="28"/>
          <w:lang w:eastAsia="ru-RU"/>
        </w:rPr>
        <w:t>ликви</w:t>
      </w:r>
      <w:r w:rsidR="00453418">
        <w:rPr>
          <w:rFonts w:ascii="Times New Roman" w:hAnsi="Times New Roman"/>
          <w:spacing w:val="2"/>
          <w:sz w:val="28"/>
          <w:szCs w:val="28"/>
          <w:lang w:eastAsia="ru-RU"/>
        </w:rPr>
        <w:t>дации технологического нарушения</w:t>
      </w:r>
      <w:r w:rsidR="00453418" w:rsidDel="00453418">
        <w:rPr>
          <w:rFonts w:ascii="Times New Roman" w:hAnsi="Times New Roman"/>
          <w:spacing w:val="2"/>
          <w:sz w:val="28"/>
          <w:szCs w:val="28"/>
          <w:lang w:eastAsia="ru-RU"/>
        </w:rPr>
        <w:t xml:space="preserve"> </w:t>
      </w:r>
      <w:r>
        <w:rPr>
          <w:rFonts w:ascii="Times New Roman" w:hAnsi="Times New Roman"/>
          <w:spacing w:val="2"/>
          <w:sz w:val="28"/>
          <w:szCs w:val="28"/>
          <w:lang w:eastAsia="ru-RU"/>
        </w:rPr>
        <w:t>– не более 45 мин.</w:t>
      </w:r>
    </w:p>
    <w:p w:rsidR="00DF5009" w:rsidRPr="004505E4" w:rsidRDefault="000E6E5E"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r>
        <w:rPr>
          <w:rFonts w:ascii="Times New Roman" w:hAnsi="Times New Roman"/>
          <w:spacing w:val="2"/>
          <w:sz w:val="28"/>
          <w:szCs w:val="28"/>
          <w:lang w:eastAsia="ru-RU"/>
        </w:rPr>
        <w:t>11</w:t>
      </w:r>
      <w:r w:rsidR="00DF5009" w:rsidRPr="004505E4">
        <w:rPr>
          <w:rFonts w:ascii="Times New Roman" w:hAnsi="Times New Roman"/>
          <w:spacing w:val="2"/>
          <w:sz w:val="28"/>
          <w:szCs w:val="28"/>
          <w:lang w:eastAsia="ru-RU"/>
        </w:rPr>
        <w:t xml:space="preserve">.6. В зависимости от температуры наружного воздуха установлено нормативное время на устранение </w:t>
      </w:r>
      <w:r w:rsidR="00D96931">
        <w:rPr>
          <w:rFonts w:ascii="Times New Roman" w:hAnsi="Times New Roman"/>
          <w:spacing w:val="2"/>
          <w:sz w:val="28"/>
          <w:szCs w:val="28"/>
          <w:lang w:eastAsia="ru-RU"/>
        </w:rPr>
        <w:t>технологического нарушения</w:t>
      </w:r>
      <w:r w:rsidR="00DF5009" w:rsidRPr="004505E4">
        <w:rPr>
          <w:rFonts w:ascii="Times New Roman" w:hAnsi="Times New Roman"/>
          <w:spacing w:val="2"/>
          <w:sz w:val="28"/>
          <w:szCs w:val="28"/>
          <w:lang w:eastAsia="ru-RU"/>
        </w:rPr>
        <w:t xml:space="preserve">. Значения нормативного времени на устранение </w:t>
      </w:r>
      <w:r w:rsidR="00D96931">
        <w:rPr>
          <w:rFonts w:ascii="Times New Roman" w:hAnsi="Times New Roman"/>
          <w:spacing w:val="2"/>
          <w:sz w:val="28"/>
          <w:szCs w:val="28"/>
          <w:lang w:eastAsia="ru-RU"/>
        </w:rPr>
        <w:t>технологического нарушения</w:t>
      </w:r>
      <w:r w:rsidR="00DF5009" w:rsidRPr="004505E4">
        <w:rPr>
          <w:rFonts w:ascii="Times New Roman" w:hAnsi="Times New Roman"/>
          <w:spacing w:val="2"/>
          <w:sz w:val="28"/>
          <w:szCs w:val="28"/>
          <w:lang w:eastAsia="ru-RU"/>
        </w:rPr>
        <w:t xml:space="preserve"> приведены в таблице </w:t>
      </w:r>
      <w:r>
        <w:rPr>
          <w:rFonts w:ascii="Times New Roman" w:hAnsi="Times New Roman"/>
          <w:spacing w:val="2"/>
          <w:sz w:val="28"/>
          <w:szCs w:val="28"/>
          <w:lang w:eastAsia="ru-RU"/>
        </w:rPr>
        <w:t>1</w:t>
      </w:r>
      <w:r w:rsidR="00DF5009" w:rsidRPr="004505E4">
        <w:rPr>
          <w:rFonts w:ascii="Times New Roman" w:hAnsi="Times New Roman"/>
          <w:spacing w:val="2"/>
          <w:sz w:val="28"/>
          <w:szCs w:val="28"/>
          <w:lang w:eastAsia="ru-RU"/>
        </w:rPr>
        <w:t>.</w:t>
      </w:r>
    </w:p>
    <w:p w:rsidR="00DF5009" w:rsidRPr="004505E4" w:rsidRDefault="00DF5009" w:rsidP="00DF5009">
      <w:pPr>
        <w:shd w:val="clear" w:color="auto" w:fill="FFFFFF"/>
        <w:spacing w:after="0" w:line="315" w:lineRule="atLeast"/>
        <w:ind w:firstLine="709"/>
        <w:jc w:val="both"/>
        <w:textAlignment w:val="baseline"/>
        <w:rPr>
          <w:rFonts w:ascii="Times New Roman" w:hAnsi="Times New Roman"/>
          <w:spacing w:val="2"/>
          <w:sz w:val="28"/>
          <w:szCs w:val="28"/>
          <w:lang w:eastAsia="ru-RU"/>
        </w:rPr>
      </w:pPr>
    </w:p>
    <w:p w:rsidR="00DF5009" w:rsidRPr="004505E4" w:rsidRDefault="00DF5009" w:rsidP="00DF5009">
      <w:pPr>
        <w:jc w:val="both"/>
        <w:rPr>
          <w:rFonts w:ascii="Times New Roman" w:hAnsi="Times New Roman"/>
          <w:iCs/>
          <w:sz w:val="28"/>
          <w:szCs w:val="28"/>
        </w:rPr>
      </w:pPr>
      <w:r w:rsidRPr="004505E4">
        <w:rPr>
          <w:rFonts w:ascii="Times New Roman" w:hAnsi="Times New Roman"/>
          <w:b/>
          <w:iCs/>
          <w:sz w:val="28"/>
          <w:szCs w:val="28"/>
        </w:rPr>
        <w:t xml:space="preserve">Таблица </w:t>
      </w:r>
      <w:r w:rsidR="000E6E5E">
        <w:rPr>
          <w:rFonts w:ascii="Times New Roman" w:hAnsi="Times New Roman"/>
          <w:b/>
          <w:iCs/>
          <w:sz w:val="28"/>
          <w:szCs w:val="28"/>
        </w:rPr>
        <w:t>1</w:t>
      </w:r>
      <w:r w:rsidRPr="004505E4">
        <w:rPr>
          <w:rFonts w:ascii="Times New Roman" w:hAnsi="Times New Roman"/>
          <w:iCs/>
          <w:sz w:val="28"/>
          <w:szCs w:val="28"/>
        </w:rPr>
        <w:t xml:space="preserve"> - Нормативное время на устранение </w:t>
      </w:r>
      <w:r w:rsidR="00490361">
        <w:rPr>
          <w:rFonts w:ascii="Times New Roman" w:hAnsi="Times New Roman"/>
          <w:iCs/>
          <w:sz w:val="28"/>
          <w:szCs w:val="28"/>
        </w:rPr>
        <w:t>технологического нарушения</w:t>
      </w:r>
    </w:p>
    <w:tbl>
      <w:tblPr>
        <w:tblStyle w:val="a9"/>
        <w:tblW w:w="0" w:type="auto"/>
        <w:tblLook w:val="04A0" w:firstRow="1" w:lastRow="0" w:firstColumn="1" w:lastColumn="0" w:noHBand="0" w:noVBand="1"/>
      </w:tblPr>
      <w:tblGrid>
        <w:gridCol w:w="503"/>
        <w:gridCol w:w="2712"/>
        <w:gridCol w:w="1288"/>
        <w:gridCol w:w="1204"/>
        <w:gridCol w:w="1064"/>
        <w:gridCol w:w="1032"/>
        <w:gridCol w:w="1484"/>
      </w:tblGrid>
      <w:tr w:rsidR="00DF5009" w:rsidRPr="004505E4" w:rsidTr="00DF5009">
        <w:trPr>
          <w:trHeight w:val="640"/>
        </w:trPr>
        <w:tc>
          <w:tcPr>
            <w:tcW w:w="0" w:type="auto"/>
            <w:vMerge w:val="restart"/>
            <w:vAlign w:val="center"/>
          </w:tcPr>
          <w:p w:rsidR="00DF5009" w:rsidRPr="004505E4" w:rsidRDefault="00DF5009" w:rsidP="00DF5009">
            <w:pPr>
              <w:spacing w:after="0" w:line="240" w:lineRule="atLeast"/>
              <w:jc w:val="center"/>
              <w:rPr>
                <w:rFonts w:ascii="Times New Roman" w:hAnsi="Times New Roman"/>
                <w:b/>
                <w:iCs/>
                <w:sz w:val="20"/>
                <w:szCs w:val="20"/>
              </w:rPr>
            </w:pPr>
            <w:r w:rsidRPr="004505E4">
              <w:rPr>
                <w:rFonts w:ascii="Times New Roman" w:hAnsi="Times New Roman"/>
                <w:b/>
                <w:iCs/>
                <w:sz w:val="20"/>
                <w:szCs w:val="20"/>
              </w:rPr>
              <w:t>№</w:t>
            </w:r>
          </w:p>
          <w:p w:rsidR="00DF5009" w:rsidRPr="004505E4" w:rsidRDefault="00DF5009" w:rsidP="00DF5009">
            <w:pPr>
              <w:spacing w:after="0" w:line="240" w:lineRule="atLeast"/>
              <w:jc w:val="center"/>
              <w:rPr>
                <w:rFonts w:ascii="Times New Roman" w:hAnsi="Times New Roman"/>
                <w:iCs/>
                <w:sz w:val="28"/>
                <w:szCs w:val="28"/>
              </w:rPr>
            </w:pPr>
            <w:proofErr w:type="gramStart"/>
            <w:r w:rsidRPr="004505E4">
              <w:rPr>
                <w:rFonts w:ascii="Times New Roman" w:hAnsi="Times New Roman"/>
                <w:b/>
                <w:iCs/>
                <w:sz w:val="20"/>
                <w:szCs w:val="20"/>
              </w:rPr>
              <w:t>п</w:t>
            </w:r>
            <w:proofErr w:type="gramEnd"/>
            <w:r w:rsidRPr="004505E4">
              <w:rPr>
                <w:rFonts w:ascii="Times New Roman" w:hAnsi="Times New Roman"/>
                <w:b/>
                <w:iCs/>
                <w:sz w:val="20"/>
                <w:szCs w:val="20"/>
              </w:rPr>
              <w:t>/п</w:t>
            </w:r>
          </w:p>
        </w:tc>
        <w:tc>
          <w:tcPr>
            <w:tcW w:w="2712" w:type="dxa"/>
            <w:vMerge w:val="restart"/>
            <w:vAlign w:val="center"/>
          </w:tcPr>
          <w:p w:rsidR="00DF5009" w:rsidRPr="004505E4" w:rsidRDefault="00DF5009" w:rsidP="00DF5009">
            <w:pPr>
              <w:spacing w:line="240" w:lineRule="atLeast"/>
              <w:jc w:val="center"/>
              <w:rPr>
                <w:rFonts w:ascii="Times New Roman" w:hAnsi="Times New Roman"/>
                <w:b/>
                <w:iCs/>
                <w:sz w:val="20"/>
                <w:szCs w:val="20"/>
              </w:rPr>
            </w:pPr>
            <w:r w:rsidRPr="004505E4">
              <w:rPr>
                <w:rFonts w:ascii="Times New Roman" w:hAnsi="Times New Roman"/>
                <w:b/>
                <w:iCs/>
                <w:sz w:val="20"/>
                <w:szCs w:val="20"/>
              </w:rPr>
              <w:t xml:space="preserve">Вид </w:t>
            </w:r>
            <w:r w:rsidR="00D96931" w:rsidRPr="00D96931">
              <w:rPr>
                <w:rFonts w:ascii="Times New Roman" w:hAnsi="Times New Roman"/>
                <w:b/>
                <w:iCs/>
                <w:sz w:val="20"/>
                <w:szCs w:val="20"/>
              </w:rPr>
              <w:t>технологического нарушения</w:t>
            </w:r>
          </w:p>
        </w:tc>
        <w:tc>
          <w:tcPr>
            <w:tcW w:w="1288" w:type="dxa"/>
            <w:vMerge w:val="restart"/>
            <w:vAlign w:val="center"/>
          </w:tcPr>
          <w:p w:rsidR="00DF5009" w:rsidRPr="004505E4" w:rsidRDefault="00DF5009" w:rsidP="00DF5009">
            <w:pPr>
              <w:spacing w:line="240" w:lineRule="atLeast"/>
              <w:jc w:val="center"/>
              <w:rPr>
                <w:rFonts w:ascii="Times New Roman" w:hAnsi="Times New Roman"/>
                <w:b/>
                <w:iCs/>
                <w:sz w:val="20"/>
                <w:szCs w:val="20"/>
              </w:rPr>
            </w:pPr>
            <w:r w:rsidRPr="004505E4">
              <w:rPr>
                <w:rFonts w:ascii="Times New Roman" w:hAnsi="Times New Roman"/>
                <w:b/>
                <w:iCs/>
                <w:sz w:val="20"/>
                <w:szCs w:val="20"/>
              </w:rPr>
              <w:t>Время на устранение, час.</w:t>
            </w:r>
          </w:p>
        </w:tc>
        <w:tc>
          <w:tcPr>
            <w:tcW w:w="4784" w:type="dxa"/>
            <w:gridSpan w:val="4"/>
            <w:vAlign w:val="center"/>
          </w:tcPr>
          <w:p w:rsidR="00DF5009" w:rsidRPr="004505E4" w:rsidRDefault="00DF5009" w:rsidP="00DF5009">
            <w:pPr>
              <w:spacing w:line="240" w:lineRule="atLeast"/>
              <w:jc w:val="center"/>
              <w:rPr>
                <w:rFonts w:ascii="Times New Roman" w:hAnsi="Times New Roman"/>
                <w:b/>
                <w:iCs/>
                <w:sz w:val="20"/>
                <w:szCs w:val="20"/>
              </w:rPr>
            </w:pPr>
            <w:r w:rsidRPr="004505E4">
              <w:rPr>
                <w:rFonts w:ascii="Times New Roman" w:hAnsi="Times New Roman"/>
                <w:b/>
                <w:iCs/>
                <w:sz w:val="20"/>
                <w:szCs w:val="20"/>
              </w:rPr>
              <w:t xml:space="preserve">Ожидаемая температура в жилых помещениях при температуре наружного воздуха, </w:t>
            </w:r>
            <w:r w:rsidRPr="004505E4">
              <w:rPr>
                <w:rFonts w:ascii="Times New Roman" w:hAnsi="Times New Roman"/>
                <w:b/>
                <w:iCs/>
                <w:sz w:val="20"/>
                <w:szCs w:val="20"/>
                <w:vertAlign w:val="superscript"/>
              </w:rPr>
              <w:t>0</w:t>
            </w:r>
            <w:r w:rsidRPr="004505E4">
              <w:rPr>
                <w:rFonts w:ascii="Times New Roman" w:hAnsi="Times New Roman"/>
                <w:b/>
                <w:iCs/>
                <w:sz w:val="20"/>
                <w:szCs w:val="20"/>
              </w:rPr>
              <w:t>С</w:t>
            </w:r>
          </w:p>
        </w:tc>
      </w:tr>
      <w:tr w:rsidR="00DF5009" w:rsidRPr="004505E4" w:rsidTr="00DF5009">
        <w:trPr>
          <w:trHeight w:val="454"/>
        </w:trPr>
        <w:tc>
          <w:tcPr>
            <w:tcW w:w="0" w:type="auto"/>
            <w:vMerge/>
          </w:tcPr>
          <w:p w:rsidR="00DF5009" w:rsidRPr="004505E4" w:rsidRDefault="00DF5009" w:rsidP="00DF5009">
            <w:pPr>
              <w:jc w:val="both"/>
              <w:rPr>
                <w:rFonts w:ascii="Times New Roman" w:hAnsi="Times New Roman"/>
                <w:iCs/>
                <w:sz w:val="28"/>
                <w:szCs w:val="28"/>
              </w:rPr>
            </w:pPr>
          </w:p>
        </w:tc>
        <w:tc>
          <w:tcPr>
            <w:tcW w:w="2712" w:type="dxa"/>
            <w:vMerge/>
          </w:tcPr>
          <w:p w:rsidR="00DF5009" w:rsidRPr="004505E4" w:rsidRDefault="00DF5009" w:rsidP="00DF5009">
            <w:pPr>
              <w:jc w:val="both"/>
              <w:rPr>
                <w:rFonts w:ascii="Times New Roman" w:hAnsi="Times New Roman"/>
                <w:iCs/>
                <w:sz w:val="28"/>
                <w:szCs w:val="28"/>
              </w:rPr>
            </w:pPr>
          </w:p>
        </w:tc>
        <w:tc>
          <w:tcPr>
            <w:tcW w:w="1288" w:type="dxa"/>
            <w:vMerge/>
          </w:tcPr>
          <w:p w:rsidR="00DF5009" w:rsidRPr="004505E4" w:rsidRDefault="00DF5009" w:rsidP="00DF5009">
            <w:pPr>
              <w:jc w:val="both"/>
              <w:rPr>
                <w:rFonts w:ascii="Times New Roman" w:hAnsi="Times New Roman"/>
                <w:iCs/>
                <w:sz w:val="28"/>
                <w:szCs w:val="28"/>
              </w:rPr>
            </w:pPr>
          </w:p>
        </w:tc>
        <w:tc>
          <w:tcPr>
            <w:tcW w:w="1204" w:type="dxa"/>
            <w:vAlign w:val="center"/>
          </w:tcPr>
          <w:p w:rsidR="00DF5009" w:rsidRPr="004505E4" w:rsidRDefault="00DF5009" w:rsidP="00DF5009">
            <w:pPr>
              <w:jc w:val="center"/>
              <w:rPr>
                <w:rFonts w:ascii="Times New Roman" w:hAnsi="Times New Roman"/>
                <w:b/>
                <w:iCs/>
                <w:sz w:val="24"/>
                <w:szCs w:val="24"/>
              </w:rPr>
            </w:pPr>
            <w:r w:rsidRPr="004505E4">
              <w:rPr>
                <w:rFonts w:ascii="Times New Roman" w:hAnsi="Times New Roman"/>
                <w:b/>
                <w:iCs/>
                <w:sz w:val="24"/>
                <w:szCs w:val="24"/>
              </w:rPr>
              <w:t>0</w:t>
            </w:r>
          </w:p>
        </w:tc>
        <w:tc>
          <w:tcPr>
            <w:tcW w:w="1064" w:type="dxa"/>
            <w:vAlign w:val="center"/>
          </w:tcPr>
          <w:p w:rsidR="00DF5009" w:rsidRPr="004505E4" w:rsidRDefault="00DF5009" w:rsidP="00DF5009">
            <w:pPr>
              <w:jc w:val="center"/>
              <w:rPr>
                <w:rFonts w:ascii="Times New Roman" w:hAnsi="Times New Roman"/>
                <w:b/>
                <w:iCs/>
                <w:sz w:val="24"/>
                <w:szCs w:val="24"/>
              </w:rPr>
            </w:pPr>
            <w:r w:rsidRPr="004505E4">
              <w:rPr>
                <w:rFonts w:ascii="Times New Roman" w:hAnsi="Times New Roman"/>
                <w:b/>
                <w:iCs/>
                <w:sz w:val="24"/>
                <w:szCs w:val="24"/>
              </w:rPr>
              <w:t>-10</w:t>
            </w:r>
          </w:p>
        </w:tc>
        <w:tc>
          <w:tcPr>
            <w:tcW w:w="1032" w:type="dxa"/>
            <w:vAlign w:val="center"/>
          </w:tcPr>
          <w:p w:rsidR="00DF5009" w:rsidRPr="004505E4" w:rsidRDefault="00DF5009" w:rsidP="00DF5009">
            <w:pPr>
              <w:jc w:val="center"/>
              <w:rPr>
                <w:rFonts w:ascii="Times New Roman" w:hAnsi="Times New Roman"/>
                <w:b/>
                <w:iCs/>
                <w:sz w:val="24"/>
                <w:szCs w:val="24"/>
              </w:rPr>
            </w:pPr>
            <w:r w:rsidRPr="004505E4">
              <w:rPr>
                <w:rFonts w:ascii="Times New Roman" w:hAnsi="Times New Roman"/>
                <w:b/>
                <w:iCs/>
                <w:sz w:val="24"/>
                <w:szCs w:val="24"/>
              </w:rPr>
              <w:t>-20</w:t>
            </w:r>
          </w:p>
        </w:tc>
        <w:tc>
          <w:tcPr>
            <w:tcW w:w="0" w:type="auto"/>
            <w:vAlign w:val="center"/>
          </w:tcPr>
          <w:p w:rsidR="00DF5009" w:rsidRPr="004505E4" w:rsidRDefault="00DF5009" w:rsidP="00DF5009">
            <w:pPr>
              <w:jc w:val="center"/>
              <w:rPr>
                <w:rFonts w:ascii="Times New Roman" w:hAnsi="Times New Roman"/>
                <w:b/>
                <w:iCs/>
                <w:sz w:val="24"/>
                <w:szCs w:val="24"/>
              </w:rPr>
            </w:pPr>
            <w:r w:rsidRPr="004505E4">
              <w:rPr>
                <w:rFonts w:ascii="Times New Roman" w:hAnsi="Times New Roman"/>
                <w:b/>
                <w:iCs/>
                <w:sz w:val="24"/>
                <w:szCs w:val="24"/>
              </w:rPr>
              <w:t>Более -20</w:t>
            </w:r>
          </w:p>
        </w:tc>
      </w:tr>
      <w:tr w:rsidR="00DF5009" w:rsidRPr="004505E4" w:rsidTr="00DF5009">
        <w:trPr>
          <w:trHeight w:val="283"/>
        </w:trPr>
        <w:tc>
          <w:tcPr>
            <w:tcW w:w="0" w:type="auto"/>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w:t>
            </w:r>
          </w:p>
        </w:tc>
        <w:tc>
          <w:tcPr>
            <w:tcW w:w="2712" w:type="dxa"/>
          </w:tcPr>
          <w:p w:rsidR="00DF5009" w:rsidRPr="004505E4" w:rsidRDefault="00DF5009" w:rsidP="00DF5009">
            <w:pPr>
              <w:jc w:val="both"/>
              <w:rPr>
                <w:rFonts w:ascii="Times New Roman" w:hAnsi="Times New Roman"/>
                <w:iCs/>
                <w:sz w:val="20"/>
                <w:szCs w:val="20"/>
              </w:rPr>
            </w:pPr>
            <w:r w:rsidRPr="004505E4">
              <w:rPr>
                <w:rFonts w:ascii="Times New Roman" w:hAnsi="Times New Roman"/>
                <w:iCs/>
                <w:sz w:val="20"/>
                <w:szCs w:val="20"/>
              </w:rPr>
              <w:t>Отключение отопления</w:t>
            </w:r>
          </w:p>
        </w:tc>
        <w:tc>
          <w:tcPr>
            <w:tcW w:w="1288"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2</w:t>
            </w:r>
          </w:p>
        </w:tc>
        <w:tc>
          <w:tcPr>
            <w:tcW w:w="1204"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18</w:t>
            </w:r>
          </w:p>
        </w:tc>
        <w:tc>
          <w:tcPr>
            <w:tcW w:w="1064"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18</w:t>
            </w:r>
          </w:p>
        </w:tc>
        <w:tc>
          <w:tcPr>
            <w:tcW w:w="1032"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15</w:t>
            </w:r>
          </w:p>
        </w:tc>
        <w:tc>
          <w:tcPr>
            <w:tcW w:w="0" w:type="auto"/>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15</w:t>
            </w:r>
          </w:p>
        </w:tc>
      </w:tr>
      <w:tr w:rsidR="00DF5009" w:rsidRPr="004505E4" w:rsidTr="00DF5009">
        <w:trPr>
          <w:trHeight w:val="283"/>
        </w:trPr>
        <w:tc>
          <w:tcPr>
            <w:tcW w:w="0" w:type="auto"/>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2</w:t>
            </w:r>
          </w:p>
        </w:tc>
        <w:tc>
          <w:tcPr>
            <w:tcW w:w="2712" w:type="dxa"/>
          </w:tcPr>
          <w:p w:rsidR="00DF5009" w:rsidRPr="004505E4" w:rsidRDefault="00DF5009" w:rsidP="00DF5009">
            <w:pPr>
              <w:jc w:val="both"/>
              <w:rPr>
                <w:rFonts w:ascii="Times New Roman" w:hAnsi="Times New Roman"/>
                <w:iCs/>
                <w:sz w:val="20"/>
                <w:szCs w:val="20"/>
              </w:rPr>
            </w:pPr>
            <w:r w:rsidRPr="004505E4">
              <w:rPr>
                <w:rFonts w:ascii="Times New Roman" w:hAnsi="Times New Roman"/>
                <w:iCs/>
                <w:sz w:val="20"/>
                <w:szCs w:val="20"/>
              </w:rPr>
              <w:t>Отключение отопления</w:t>
            </w:r>
          </w:p>
        </w:tc>
        <w:tc>
          <w:tcPr>
            <w:tcW w:w="1288"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4</w:t>
            </w:r>
          </w:p>
        </w:tc>
        <w:tc>
          <w:tcPr>
            <w:tcW w:w="1204"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18</w:t>
            </w:r>
          </w:p>
        </w:tc>
        <w:tc>
          <w:tcPr>
            <w:tcW w:w="1064"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15</w:t>
            </w:r>
          </w:p>
        </w:tc>
        <w:tc>
          <w:tcPr>
            <w:tcW w:w="1032"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15</w:t>
            </w:r>
          </w:p>
        </w:tc>
        <w:tc>
          <w:tcPr>
            <w:tcW w:w="0" w:type="auto"/>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15</w:t>
            </w:r>
          </w:p>
        </w:tc>
      </w:tr>
      <w:tr w:rsidR="00DF5009" w:rsidRPr="004505E4" w:rsidTr="00DF5009">
        <w:trPr>
          <w:trHeight w:val="283"/>
        </w:trPr>
        <w:tc>
          <w:tcPr>
            <w:tcW w:w="0" w:type="auto"/>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3</w:t>
            </w:r>
          </w:p>
        </w:tc>
        <w:tc>
          <w:tcPr>
            <w:tcW w:w="2712" w:type="dxa"/>
          </w:tcPr>
          <w:p w:rsidR="00DF5009" w:rsidRPr="004505E4" w:rsidRDefault="00DF5009" w:rsidP="00DF5009">
            <w:pPr>
              <w:jc w:val="both"/>
              <w:rPr>
                <w:rFonts w:ascii="Times New Roman" w:hAnsi="Times New Roman"/>
                <w:iCs/>
                <w:sz w:val="20"/>
                <w:szCs w:val="20"/>
              </w:rPr>
            </w:pPr>
            <w:r w:rsidRPr="004505E4">
              <w:rPr>
                <w:rFonts w:ascii="Times New Roman" w:hAnsi="Times New Roman"/>
                <w:iCs/>
                <w:sz w:val="20"/>
                <w:szCs w:val="20"/>
              </w:rPr>
              <w:t>Отключение отопления</w:t>
            </w:r>
          </w:p>
        </w:tc>
        <w:tc>
          <w:tcPr>
            <w:tcW w:w="1288"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6</w:t>
            </w:r>
          </w:p>
        </w:tc>
        <w:tc>
          <w:tcPr>
            <w:tcW w:w="1204"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15</w:t>
            </w:r>
          </w:p>
        </w:tc>
        <w:tc>
          <w:tcPr>
            <w:tcW w:w="1064"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15</w:t>
            </w:r>
          </w:p>
        </w:tc>
        <w:tc>
          <w:tcPr>
            <w:tcW w:w="1032"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15</w:t>
            </w:r>
          </w:p>
        </w:tc>
        <w:tc>
          <w:tcPr>
            <w:tcW w:w="0" w:type="auto"/>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10</w:t>
            </w:r>
          </w:p>
        </w:tc>
      </w:tr>
      <w:tr w:rsidR="00DF5009" w:rsidRPr="004505E4" w:rsidTr="00DF5009">
        <w:trPr>
          <w:trHeight w:val="283"/>
        </w:trPr>
        <w:tc>
          <w:tcPr>
            <w:tcW w:w="0" w:type="auto"/>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4</w:t>
            </w:r>
          </w:p>
        </w:tc>
        <w:tc>
          <w:tcPr>
            <w:tcW w:w="2712" w:type="dxa"/>
          </w:tcPr>
          <w:p w:rsidR="00DF5009" w:rsidRPr="004505E4" w:rsidRDefault="00DF5009" w:rsidP="00DF5009">
            <w:pPr>
              <w:jc w:val="both"/>
              <w:rPr>
                <w:rFonts w:ascii="Times New Roman" w:hAnsi="Times New Roman"/>
                <w:iCs/>
                <w:sz w:val="20"/>
                <w:szCs w:val="20"/>
              </w:rPr>
            </w:pPr>
            <w:r w:rsidRPr="004505E4">
              <w:rPr>
                <w:rFonts w:ascii="Times New Roman" w:hAnsi="Times New Roman"/>
                <w:iCs/>
                <w:sz w:val="20"/>
                <w:szCs w:val="20"/>
              </w:rPr>
              <w:t>Отключение отопления</w:t>
            </w:r>
          </w:p>
        </w:tc>
        <w:tc>
          <w:tcPr>
            <w:tcW w:w="1288"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8</w:t>
            </w:r>
          </w:p>
        </w:tc>
        <w:tc>
          <w:tcPr>
            <w:tcW w:w="1204"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15</w:t>
            </w:r>
          </w:p>
        </w:tc>
        <w:tc>
          <w:tcPr>
            <w:tcW w:w="1064"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15</w:t>
            </w:r>
          </w:p>
        </w:tc>
        <w:tc>
          <w:tcPr>
            <w:tcW w:w="1032" w:type="dxa"/>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10</w:t>
            </w:r>
          </w:p>
        </w:tc>
        <w:tc>
          <w:tcPr>
            <w:tcW w:w="0" w:type="auto"/>
            <w:vAlign w:val="center"/>
          </w:tcPr>
          <w:p w:rsidR="00DF5009" w:rsidRPr="004505E4" w:rsidRDefault="00DF5009" w:rsidP="00DF5009">
            <w:pPr>
              <w:jc w:val="center"/>
              <w:rPr>
                <w:rFonts w:ascii="Times New Roman" w:hAnsi="Times New Roman"/>
                <w:iCs/>
                <w:sz w:val="20"/>
                <w:szCs w:val="20"/>
              </w:rPr>
            </w:pPr>
            <w:r w:rsidRPr="004505E4">
              <w:rPr>
                <w:rFonts w:ascii="Times New Roman" w:hAnsi="Times New Roman"/>
                <w:iCs/>
                <w:sz w:val="20"/>
                <w:szCs w:val="20"/>
              </w:rPr>
              <w:t>10</w:t>
            </w:r>
          </w:p>
        </w:tc>
      </w:tr>
    </w:tbl>
    <w:p w:rsidR="00DF5009" w:rsidRDefault="000E6E5E" w:rsidP="005F2BA3">
      <w:pPr>
        <w:spacing w:after="0"/>
        <w:ind w:firstLine="708"/>
        <w:jc w:val="both"/>
        <w:rPr>
          <w:rFonts w:ascii="Times New Roman" w:hAnsi="Times New Roman"/>
          <w:iCs/>
          <w:sz w:val="28"/>
          <w:szCs w:val="28"/>
        </w:rPr>
      </w:pPr>
      <w:r>
        <w:rPr>
          <w:rFonts w:ascii="Times New Roman" w:hAnsi="Times New Roman"/>
          <w:iCs/>
          <w:sz w:val="28"/>
          <w:szCs w:val="28"/>
        </w:rPr>
        <w:t>11</w:t>
      </w:r>
      <w:r w:rsidR="00DF5009" w:rsidRPr="004505E4">
        <w:rPr>
          <w:rFonts w:ascii="Times New Roman" w:hAnsi="Times New Roman"/>
          <w:iCs/>
          <w:sz w:val="28"/>
          <w:szCs w:val="28"/>
        </w:rPr>
        <w:t xml:space="preserve">.7. Самостоятельные действия персонала по ликвидации </w:t>
      </w:r>
      <w:r w:rsidR="00D96931">
        <w:rPr>
          <w:rFonts w:ascii="Times New Roman" w:hAnsi="Times New Roman"/>
          <w:spacing w:val="2"/>
          <w:sz w:val="28"/>
          <w:szCs w:val="28"/>
          <w:lang w:eastAsia="ru-RU"/>
        </w:rPr>
        <w:t>технологических нарушений</w:t>
      </w:r>
      <w:r w:rsidR="00D96931" w:rsidRPr="004505E4" w:rsidDel="00D96931">
        <w:rPr>
          <w:rFonts w:ascii="Times New Roman" w:hAnsi="Times New Roman"/>
          <w:iCs/>
          <w:sz w:val="28"/>
          <w:szCs w:val="28"/>
        </w:rPr>
        <w:t xml:space="preserve"> </w:t>
      </w:r>
      <w:r w:rsidR="00DF5009" w:rsidRPr="004505E4">
        <w:rPr>
          <w:rFonts w:ascii="Times New Roman" w:hAnsi="Times New Roman"/>
          <w:iCs/>
          <w:sz w:val="28"/>
          <w:szCs w:val="28"/>
        </w:rPr>
        <w:t>не должны противоречить требованиям Правил технической эксплуатации тепловых энергоустановок,</w:t>
      </w:r>
      <w:r w:rsidR="00DF5009">
        <w:rPr>
          <w:rFonts w:ascii="Times New Roman" w:hAnsi="Times New Roman"/>
          <w:iCs/>
          <w:sz w:val="28"/>
          <w:szCs w:val="28"/>
        </w:rPr>
        <w:t xml:space="preserve"> утверждённых </w:t>
      </w:r>
      <w:r w:rsidR="00DF5009" w:rsidRPr="00D518FF">
        <w:rPr>
          <w:rFonts w:ascii="Times New Roman" w:hAnsi="Times New Roman"/>
          <w:iCs/>
          <w:sz w:val="28"/>
          <w:szCs w:val="28"/>
        </w:rPr>
        <w:t>Приказ</w:t>
      </w:r>
      <w:r w:rsidR="00DF5009">
        <w:rPr>
          <w:rFonts w:ascii="Times New Roman" w:hAnsi="Times New Roman"/>
          <w:iCs/>
          <w:sz w:val="28"/>
          <w:szCs w:val="28"/>
        </w:rPr>
        <w:t>ом Минэнерго РФ от 24.03.2003 № 115,</w:t>
      </w:r>
      <w:r w:rsidR="00DF5009" w:rsidRPr="004505E4">
        <w:rPr>
          <w:rFonts w:ascii="Times New Roman" w:hAnsi="Times New Roman"/>
          <w:iCs/>
          <w:sz w:val="28"/>
          <w:szCs w:val="28"/>
        </w:rPr>
        <w:t xml:space="preserve"> </w:t>
      </w:r>
      <w:r w:rsidR="005F2BA3" w:rsidRPr="005F2BA3">
        <w:rPr>
          <w:rFonts w:ascii="Times New Roman" w:hAnsi="Times New Roman"/>
          <w:iCs/>
          <w:sz w:val="28"/>
          <w:szCs w:val="28"/>
        </w:rPr>
        <w:t xml:space="preserve">Правил по охране труда при эксплуатации объектов теплоснабжения и </w:t>
      </w:r>
      <w:proofErr w:type="spellStart"/>
      <w:r w:rsidR="005F2BA3" w:rsidRPr="005F2BA3">
        <w:rPr>
          <w:rFonts w:ascii="Times New Roman" w:hAnsi="Times New Roman"/>
          <w:iCs/>
          <w:sz w:val="28"/>
          <w:szCs w:val="28"/>
        </w:rPr>
        <w:t>теплопотребляющих</w:t>
      </w:r>
      <w:proofErr w:type="spellEnd"/>
      <w:r w:rsidR="005F2BA3" w:rsidRPr="005F2BA3">
        <w:rPr>
          <w:rFonts w:ascii="Times New Roman" w:hAnsi="Times New Roman"/>
          <w:iCs/>
          <w:sz w:val="28"/>
          <w:szCs w:val="28"/>
        </w:rPr>
        <w:t xml:space="preserve"> энергоустановок</w:t>
      </w:r>
      <w:r w:rsidR="00DF5009" w:rsidRPr="004505E4">
        <w:rPr>
          <w:rFonts w:ascii="Times New Roman" w:hAnsi="Times New Roman"/>
          <w:iCs/>
          <w:sz w:val="28"/>
          <w:szCs w:val="28"/>
        </w:rPr>
        <w:t xml:space="preserve">, </w:t>
      </w:r>
      <w:r w:rsidR="00DF5009">
        <w:rPr>
          <w:rFonts w:ascii="Times New Roman" w:hAnsi="Times New Roman"/>
          <w:iCs/>
          <w:sz w:val="28"/>
          <w:szCs w:val="28"/>
        </w:rPr>
        <w:t xml:space="preserve">утверждённых Приказом </w:t>
      </w:r>
      <w:r w:rsidR="00DF5009" w:rsidRPr="00D518FF">
        <w:rPr>
          <w:rFonts w:ascii="Times New Roman" w:hAnsi="Times New Roman"/>
          <w:iCs/>
          <w:sz w:val="28"/>
          <w:szCs w:val="28"/>
        </w:rPr>
        <w:t>Минтруда России от 17.12.2020 №</w:t>
      </w:r>
      <w:r w:rsidR="00DF5009">
        <w:rPr>
          <w:rFonts w:ascii="Times New Roman" w:hAnsi="Times New Roman"/>
          <w:iCs/>
          <w:sz w:val="28"/>
          <w:szCs w:val="28"/>
        </w:rPr>
        <w:t xml:space="preserve"> 924н,</w:t>
      </w:r>
      <w:r w:rsidR="00DF5009" w:rsidRPr="00D518FF">
        <w:rPr>
          <w:rFonts w:ascii="Times New Roman" w:hAnsi="Times New Roman"/>
          <w:iCs/>
          <w:sz w:val="28"/>
          <w:szCs w:val="28"/>
        </w:rPr>
        <w:t xml:space="preserve"> </w:t>
      </w:r>
      <w:r w:rsidR="00DF5009" w:rsidRPr="004505E4">
        <w:rPr>
          <w:rFonts w:ascii="Times New Roman" w:hAnsi="Times New Roman"/>
          <w:iCs/>
          <w:sz w:val="28"/>
          <w:szCs w:val="28"/>
        </w:rPr>
        <w:t>правил техники безопасности, производственных инструкций.</w:t>
      </w:r>
    </w:p>
    <w:p w:rsidR="00DF5009" w:rsidRDefault="00DF5009" w:rsidP="00DF5009">
      <w:pPr>
        <w:spacing w:after="0"/>
        <w:ind w:firstLine="708"/>
        <w:jc w:val="both"/>
        <w:rPr>
          <w:ins w:id="4" w:author="Бородина Ольга Евгеньевна" w:date="2025-06-19T10:59:00Z"/>
          <w:rFonts w:ascii="Times New Roman" w:hAnsi="Times New Roman"/>
          <w:iCs/>
          <w:sz w:val="28"/>
          <w:szCs w:val="28"/>
        </w:rPr>
      </w:pPr>
      <w:r w:rsidRPr="004505E4">
        <w:rPr>
          <w:rFonts w:ascii="Times New Roman" w:hAnsi="Times New Roman"/>
          <w:iCs/>
          <w:sz w:val="28"/>
          <w:szCs w:val="28"/>
        </w:rPr>
        <w:t>Порядок действий и взаимодействия сил и сре</w:t>
      </w:r>
      <w:proofErr w:type="gramStart"/>
      <w:r w:rsidRPr="004505E4">
        <w:rPr>
          <w:rFonts w:ascii="Times New Roman" w:hAnsi="Times New Roman"/>
          <w:iCs/>
          <w:sz w:val="28"/>
          <w:szCs w:val="28"/>
        </w:rPr>
        <w:t>дств пр</w:t>
      </w:r>
      <w:proofErr w:type="gramEnd"/>
      <w:r w:rsidRPr="004505E4">
        <w:rPr>
          <w:rFonts w:ascii="Times New Roman" w:hAnsi="Times New Roman"/>
          <w:iCs/>
          <w:sz w:val="28"/>
          <w:szCs w:val="28"/>
        </w:rPr>
        <w:t xml:space="preserve">и ликвидации </w:t>
      </w:r>
      <w:r w:rsidR="00D96931">
        <w:rPr>
          <w:rFonts w:ascii="Times New Roman" w:hAnsi="Times New Roman"/>
          <w:spacing w:val="2"/>
          <w:sz w:val="28"/>
          <w:szCs w:val="28"/>
          <w:lang w:eastAsia="ru-RU"/>
        </w:rPr>
        <w:t>технологических нарушений</w:t>
      </w:r>
      <w:r w:rsidR="00D96931" w:rsidRPr="004505E4" w:rsidDel="00D96931">
        <w:rPr>
          <w:rFonts w:ascii="Times New Roman" w:hAnsi="Times New Roman"/>
          <w:iCs/>
          <w:sz w:val="28"/>
          <w:szCs w:val="28"/>
        </w:rPr>
        <w:t xml:space="preserve"> </w:t>
      </w:r>
      <w:r w:rsidRPr="004505E4">
        <w:rPr>
          <w:rFonts w:ascii="Times New Roman" w:hAnsi="Times New Roman"/>
          <w:iCs/>
          <w:sz w:val="28"/>
          <w:szCs w:val="28"/>
        </w:rPr>
        <w:t>н</w:t>
      </w:r>
      <w:r w:rsidR="00A8407C">
        <w:rPr>
          <w:rFonts w:ascii="Times New Roman" w:hAnsi="Times New Roman"/>
          <w:iCs/>
          <w:sz w:val="28"/>
          <w:szCs w:val="28"/>
        </w:rPr>
        <w:t xml:space="preserve">а коммунально-технических системах </w:t>
      </w:r>
      <w:r w:rsidR="00A8407C">
        <w:rPr>
          <w:rFonts w:ascii="Times New Roman" w:hAnsi="Times New Roman"/>
          <w:iCs/>
          <w:sz w:val="28"/>
          <w:szCs w:val="28"/>
        </w:rPr>
        <w:lastRenderedPageBreak/>
        <w:t xml:space="preserve">жизнеобеспечения </w:t>
      </w:r>
      <w:r w:rsidR="00817EBB">
        <w:rPr>
          <w:rFonts w:ascii="Times New Roman" w:hAnsi="Times New Roman"/>
          <w:iCs/>
          <w:sz w:val="28"/>
          <w:szCs w:val="28"/>
        </w:rPr>
        <w:t>населения</w:t>
      </w:r>
      <w:r>
        <w:rPr>
          <w:rFonts w:ascii="Times New Roman" w:hAnsi="Times New Roman"/>
          <w:iCs/>
          <w:sz w:val="28"/>
          <w:szCs w:val="28"/>
        </w:rPr>
        <w:t xml:space="preserve"> </w:t>
      </w:r>
      <w:r w:rsidR="00A8407C">
        <w:rPr>
          <w:rFonts w:ascii="Times New Roman" w:hAnsi="Times New Roman"/>
          <w:iCs/>
          <w:sz w:val="28"/>
          <w:szCs w:val="28"/>
        </w:rPr>
        <w:t>опреде</w:t>
      </w:r>
      <w:r w:rsidR="00817EBB">
        <w:rPr>
          <w:rFonts w:ascii="Times New Roman" w:hAnsi="Times New Roman"/>
          <w:iCs/>
          <w:sz w:val="28"/>
          <w:szCs w:val="28"/>
        </w:rPr>
        <w:t>лё</w:t>
      </w:r>
      <w:r w:rsidR="00A8407C">
        <w:rPr>
          <w:rFonts w:ascii="Times New Roman" w:hAnsi="Times New Roman"/>
          <w:iCs/>
          <w:sz w:val="28"/>
          <w:szCs w:val="28"/>
        </w:rPr>
        <w:t xml:space="preserve">н </w:t>
      </w:r>
      <w:r>
        <w:rPr>
          <w:rFonts w:ascii="Times New Roman" w:hAnsi="Times New Roman"/>
          <w:iCs/>
          <w:sz w:val="28"/>
          <w:szCs w:val="28"/>
        </w:rPr>
        <w:t xml:space="preserve">в Приложении </w:t>
      </w:r>
      <w:r w:rsidR="005F2BA3">
        <w:rPr>
          <w:rFonts w:ascii="Times New Roman" w:hAnsi="Times New Roman"/>
          <w:iCs/>
          <w:sz w:val="28"/>
          <w:szCs w:val="28"/>
        </w:rPr>
        <w:t>№</w:t>
      </w:r>
      <w:r w:rsidR="00720235">
        <w:rPr>
          <w:rFonts w:ascii="Times New Roman" w:hAnsi="Times New Roman"/>
          <w:iCs/>
          <w:sz w:val="28"/>
          <w:szCs w:val="28"/>
        </w:rPr>
        <w:t>1</w:t>
      </w:r>
      <w:r w:rsidR="005F2BA3">
        <w:rPr>
          <w:rFonts w:ascii="Times New Roman" w:hAnsi="Times New Roman"/>
          <w:iCs/>
          <w:sz w:val="28"/>
          <w:szCs w:val="28"/>
        </w:rPr>
        <w:t xml:space="preserve"> к настоящем</w:t>
      </w:r>
      <w:r w:rsidR="00817EBB">
        <w:rPr>
          <w:rFonts w:ascii="Times New Roman" w:hAnsi="Times New Roman"/>
          <w:iCs/>
          <w:sz w:val="28"/>
          <w:szCs w:val="28"/>
        </w:rPr>
        <w:t xml:space="preserve">у </w:t>
      </w:r>
      <w:r w:rsidR="00720235">
        <w:rPr>
          <w:rFonts w:ascii="Times New Roman" w:hAnsi="Times New Roman"/>
          <w:iCs/>
          <w:sz w:val="28"/>
          <w:szCs w:val="28"/>
        </w:rPr>
        <w:t>П</w:t>
      </w:r>
      <w:r w:rsidR="005F2BA3">
        <w:rPr>
          <w:rFonts w:ascii="Times New Roman" w:hAnsi="Times New Roman"/>
          <w:iCs/>
          <w:sz w:val="28"/>
          <w:szCs w:val="28"/>
        </w:rPr>
        <w:t>орядку</w:t>
      </w:r>
      <w:r>
        <w:rPr>
          <w:rFonts w:ascii="Times New Roman" w:hAnsi="Times New Roman"/>
          <w:iCs/>
          <w:sz w:val="28"/>
          <w:szCs w:val="28"/>
        </w:rPr>
        <w:t>.</w:t>
      </w:r>
    </w:p>
    <w:p w:rsidR="00A8407C" w:rsidRPr="00A8407C" w:rsidRDefault="00A8407C" w:rsidP="00A8407C">
      <w:pPr>
        <w:spacing w:after="0"/>
        <w:ind w:firstLine="708"/>
        <w:jc w:val="both"/>
        <w:rPr>
          <w:rFonts w:ascii="Times New Roman" w:hAnsi="Times New Roman"/>
          <w:iCs/>
          <w:sz w:val="28"/>
          <w:szCs w:val="28"/>
        </w:rPr>
      </w:pPr>
      <w:r w:rsidRPr="00A8407C">
        <w:rPr>
          <w:rFonts w:ascii="Times New Roman" w:hAnsi="Times New Roman"/>
          <w:iCs/>
          <w:sz w:val="28"/>
          <w:szCs w:val="28"/>
        </w:rPr>
        <w:t xml:space="preserve">Перечень аварийно-восстановительных формирований организаций жилищно-коммунального хозяйства </w:t>
      </w:r>
      <w:r>
        <w:rPr>
          <w:rFonts w:ascii="Times New Roman" w:hAnsi="Times New Roman"/>
          <w:iCs/>
          <w:sz w:val="28"/>
          <w:szCs w:val="28"/>
        </w:rPr>
        <w:t xml:space="preserve">указан </w:t>
      </w:r>
      <w:r w:rsidRPr="00A8407C">
        <w:rPr>
          <w:rFonts w:ascii="Times New Roman" w:hAnsi="Times New Roman"/>
          <w:iCs/>
          <w:sz w:val="28"/>
          <w:szCs w:val="28"/>
        </w:rPr>
        <w:t xml:space="preserve">в </w:t>
      </w:r>
      <w:r>
        <w:rPr>
          <w:rFonts w:ascii="Times New Roman" w:hAnsi="Times New Roman"/>
          <w:iCs/>
          <w:sz w:val="28"/>
          <w:szCs w:val="28"/>
        </w:rPr>
        <w:t>П</w:t>
      </w:r>
      <w:r w:rsidRPr="00A8407C">
        <w:rPr>
          <w:rFonts w:ascii="Times New Roman" w:hAnsi="Times New Roman"/>
          <w:iCs/>
          <w:sz w:val="28"/>
          <w:szCs w:val="28"/>
        </w:rPr>
        <w:t>риложении №3 к настоящему Порядку.</w:t>
      </w:r>
    </w:p>
    <w:p w:rsidR="00A8407C" w:rsidRPr="00A8407C" w:rsidRDefault="00A8407C" w:rsidP="00A8407C">
      <w:pPr>
        <w:spacing w:after="0"/>
        <w:ind w:firstLine="708"/>
        <w:jc w:val="both"/>
        <w:rPr>
          <w:rFonts w:ascii="Times New Roman" w:hAnsi="Times New Roman"/>
          <w:iCs/>
          <w:sz w:val="28"/>
          <w:szCs w:val="28"/>
        </w:rPr>
      </w:pPr>
      <w:r w:rsidRPr="00A8407C">
        <w:rPr>
          <w:rFonts w:ascii="Times New Roman" w:hAnsi="Times New Roman"/>
          <w:iCs/>
          <w:sz w:val="28"/>
          <w:szCs w:val="28"/>
        </w:rPr>
        <w:t xml:space="preserve">Схема взаимодействия при угрозе и ликвидации технологических нарушений на объектах ресурсоснабжения городского округа города Благовещенска </w:t>
      </w:r>
      <w:r>
        <w:rPr>
          <w:rFonts w:ascii="Times New Roman" w:hAnsi="Times New Roman"/>
          <w:iCs/>
          <w:sz w:val="28"/>
          <w:szCs w:val="28"/>
        </w:rPr>
        <w:t xml:space="preserve">указана </w:t>
      </w:r>
      <w:r w:rsidRPr="00A8407C">
        <w:rPr>
          <w:rFonts w:ascii="Times New Roman" w:hAnsi="Times New Roman"/>
          <w:iCs/>
          <w:sz w:val="28"/>
          <w:szCs w:val="28"/>
        </w:rPr>
        <w:t xml:space="preserve">в </w:t>
      </w:r>
      <w:r>
        <w:rPr>
          <w:rFonts w:ascii="Times New Roman" w:hAnsi="Times New Roman"/>
          <w:iCs/>
          <w:sz w:val="28"/>
          <w:szCs w:val="28"/>
        </w:rPr>
        <w:t>П</w:t>
      </w:r>
      <w:r w:rsidRPr="00A8407C">
        <w:rPr>
          <w:rFonts w:ascii="Times New Roman" w:hAnsi="Times New Roman"/>
          <w:iCs/>
          <w:sz w:val="28"/>
          <w:szCs w:val="28"/>
        </w:rPr>
        <w:t>риложении №4 к настоящему Порядку.</w:t>
      </w:r>
    </w:p>
    <w:p w:rsidR="00A8407C" w:rsidRPr="004505E4" w:rsidRDefault="00A8407C" w:rsidP="00DF5009">
      <w:pPr>
        <w:spacing w:after="0"/>
        <w:ind w:firstLine="708"/>
        <w:jc w:val="both"/>
        <w:rPr>
          <w:rFonts w:ascii="Times New Roman" w:hAnsi="Times New Roman"/>
          <w:iCs/>
          <w:sz w:val="28"/>
          <w:szCs w:val="28"/>
        </w:rPr>
      </w:pPr>
    </w:p>
    <w:p w:rsidR="005F2BA3" w:rsidRPr="004505E4" w:rsidRDefault="005F2BA3" w:rsidP="005F2BA3">
      <w:pPr>
        <w:spacing w:after="0"/>
        <w:ind w:firstLine="708"/>
        <w:jc w:val="center"/>
        <w:rPr>
          <w:rFonts w:ascii="Times New Roman" w:hAnsi="Times New Roman"/>
          <w:b/>
          <w:iCs/>
          <w:sz w:val="28"/>
          <w:szCs w:val="28"/>
        </w:rPr>
      </w:pPr>
      <w:r>
        <w:rPr>
          <w:rFonts w:ascii="Times New Roman" w:hAnsi="Times New Roman"/>
          <w:b/>
          <w:iCs/>
          <w:sz w:val="28"/>
          <w:szCs w:val="28"/>
        </w:rPr>
        <w:t>12</w:t>
      </w:r>
      <w:r w:rsidRPr="004505E4">
        <w:rPr>
          <w:rFonts w:ascii="Times New Roman" w:hAnsi="Times New Roman"/>
          <w:b/>
          <w:iCs/>
          <w:sz w:val="28"/>
          <w:szCs w:val="28"/>
        </w:rPr>
        <w:t xml:space="preserve">. Материальные средства, используемые для ликвидации </w:t>
      </w:r>
      <w:r w:rsidR="00D96931" w:rsidRPr="00D96931">
        <w:rPr>
          <w:rFonts w:ascii="Times New Roman" w:hAnsi="Times New Roman"/>
          <w:b/>
          <w:iCs/>
          <w:sz w:val="28"/>
          <w:szCs w:val="28"/>
        </w:rPr>
        <w:t>технологических нарушений</w:t>
      </w:r>
    </w:p>
    <w:p w:rsidR="005F2BA3" w:rsidRPr="004505E4" w:rsidRDefault="005F2BA3" w:rsidP="005F2BA3">
      <w:pPr>
        <w:spacing w:after="0"/>
        <w:ind w:firstLine="708"/>
        <w:jc w:val="both"/>
        <w:rPr>
          <w:rFonts w:ascii="Times New Roman" w:hAnsi="Times New Roman"/>
          <w:iCs/>
          <w:sz w:val="28"/>
          <w:szCs w:val="28"/>
        </w:rPr>
      </w:pPr>
      <w:r w:rsidRPr="004505E4">
        <w:rPr>
          <w:rFonts w:ascii="Times New Roman" w:hAnsi="Times New Roman"/>
          <w:iCs/>
          <w:sz w:val="28"/>
          <w:szCs w:val="28"/>
        </w:rPr>
        <w:t xml:space="preserve">Для ликвидации </w:t>
      </w:r>
      <w:r w:rsidR="00D96931">
        <w:rPr>
          <w:rFonts w:ascii="Times New Roman" w:hAnsi="Times New Roman"/>
          <w:spacing w:val="2"/>
          <w:sz w:val="28"/>
          <w:szCs w:val="28"/>
          <w:lang w:eastAsia="ru-RU"/>
        </w:rPr>
        <w:t>технологических нарушений</w:t>
      </w:r>
      <w:r w:rsidR="00D96931" w:rsidRPr="004505E4" w:rsidDel="00D96931">
        <w:rPr>
          <w:rFonts w:ascii="Times New Roman" w:hAnsi="Times New Roman"/>
          <w:iCs/>
          <w:sz w:val="28"/>
          <w:szCs w:val="28"/>
        </w:rPr>
        <w:t xml:space="preserve"> </w:t>
      </w:r>
      <w:r w:rsidRPr="004505E4">
        <w:rPr>
          <w:rFonts w:ascii="Times New Roman" w:hAnsi="Times New Roman"/>
          <w:iCs/>
          <w:sz w:val="28"/>
          <w:szCs w:val="28"/>
        </w:rPr>
        <w:t>создаются и используются:</w:t>
      </w:r>
    </w:p>
    <w:p w:rsidR="005F2BA3" w:rsidRPr="004505E4" w:rsidRDefault="005F2BA3" w:rsidP="005F2BA3">
      <w:pPr>
        <w:spacing w:after="0"/>
        <w:ind w:firstLine="708"/>
        <w:jc w:val="both"/>
        <w:rPr>
          <w:rFonts w:ascii="Times New Roman" w:hAnsi="Times New Roman"/>
          <w:iCs/>
          <w:sz w:val="28"/>
          <w:szCs w:val="28"/>
        </w:rPr>
      </w:pPr>
      <w:r w:rsidRPr="004505E4">
        <w:rPr>
          <w:rFonts w:ascii="Times New Roman" w:hAnsi="Times New Roman"/>
          <w:iCs/>
          <w:sz w:val="28"/>
          <w:szCs w:val="28"/>
        </w:rPr>
        <w:t xml:space="preserve"> - на муниципальном уровне - резервы финансовых и материальных ресурсов города </w:t>
      </w:r>
      <w:r>
        <w:rPr>
          <w:rFonts w:ascii="Times New Roman" w:hAnsi="Times New Roman"/>
          <w:iCs/>
          <w:sz w:val="28"/>
          <w:szCs w:val="28"/>
        </w:rPr>
        <w:t>Благовещенска</w:t>
      </w:r>
      <w:r w:rsidRPr="004505E4">
        <w:rPr>
          <w:rFonts w:ascii="Times New Roman" w:hAnsi="Times New Roman"/>
          <w:iCs/>
          <w:sz w:val="28"/>
          <w:szCs w:val="28"/>
        </w:rPr>
        <w:t>;</w:t>
      </w:r>
    </w:p>
    <w:p w:rsidR="005F2BA3" w:rsidRPr="004505E4" w:rsidRDefault="005F2BA3" w:rsidP="005F2BA3">
      <w:pPr>
        <w:spacing w:after="0"/>
        <w:ind w:firstLine="708"/>
        <w:jc w:val="both"/>
        <w:rPr>
          <w:rFonts w:ascii="Times New Roman" w:hAnsi="Times New Roman"/>
          <w:iCs/>
          <w:sz w:val="28"/>
          <w:szCs w:val="28"/>
        </w:rPr>
      </w:pPr>
      <w:r w:rsidRPr="004505E4">
        <w:rPr>
          <w:rFonts w:ascii="Times New Roman" w:hAnsi="Times New Roman"/>
          <w:iCs/>
          <w:sz w:val="28"/>
          <w:szCs w:val="28"/>
        </w:rPr>
        <w:t xml:space="preserve"> - на объектовом уровне - резервы финансовых и материальных ресурсов организаций теплоснабжения</w:t>
      </w:r>
      <w:r>
        <w:rPr>
          <w:rFonts w:ascii="Times New Roman" w:hAnsi="Times New Roman"/>
          <w:iCs/>
          <w:sz w:val="28"/>
          <w:szCs w:val="28"/>
        </w:rPr>
        <w:t>.</w:t>
      </w:r>
      <w:r w:rsidRPr="004505E4">
        <w:rPr>
          <w:rFonts w:ascii="Times New Roman" w:hAnsi="Times New Roman"/>
          <w:iCs/>
          <w:sz w:val="28"/>
          <w:szCs w:val="28"/>
        </w:rPr>
        <w:t xml:space="preserve"> </w:t>
      </w:r>
    </w:p>
    <w:p w:rsidR="005F2BA3" w:rsidRDefault="005F2BA3" w:rsidP="005F2BA3">
      <w:pPr>
        <w:spacing w:after="0"/>
        <w:ind w:firstLine="708"/>
        <w:jc w:val="both"/>
        <w:rPr>
          <w:rFonts w:ascii="Times New Roman" w:hAnsi="Times New Roman"/>
          <w:iCs/>
          <w:sz w:val="28"/>
          <w:szCs w:val="28"/>
        </w:rPr>
      </w:pPr>
      <w:r w:rsidRPr="004505E4">
        <w:rPr>
          <w:rFonts w:ascii="Times New Roman" w:hAnsi="Times New Roman"/>
          <w:iCs/>
          <w:sz w:val="28"/>
          <w:szCs w:val="28"/>
        </w:rPr>
        <w:t xml:space="preserve">Объемы резервов финансовых ресурсов (резервных фондов) определяются ежегодно и утверждаются </w:t>
      </w:r>
      <w:r w:rsidR="00D96931">
        <w:rPr>
          <w:rFonts w:ascii="Times New Roman" w:hAnsi="Times New Roman"/>
          <w:iCs/>
          <w:sz w:val="28"/>
          <w:szCs w:val="28"/>
        </w:rPr>
        <w:t>решением Благовещенской городской Думы</w:t>
      </w:r>
      <w:r w:rsidRPr="004505E4">
        <w:rPr>
          <w:rFonts w:ascii="Times New Roman" w:hAnsi="Times New Roman"/>
          <w:iCs/>
          <w:sz w:val="28"/>
          <w:szCs w:val="28"/>
        </w:rPr>
        <w:t xml:space="preserve"> об утверждении бюджета на </w:t>
      </w:r>
      <w:r>
        <w:rPr>
          <w:rFonts w:ascii="Times New Roman" w:hAnsi="Times New Roman"/>
          <w:iCs/>
          <w:sz w:val="28"/>
          <w:szCs w:val="28"/>
        </w:rPr>
        <w:t xml:space="preserve">очередной </w:t>
      </w:r>
      <w:r w:rsidRPr="004505E4">
        <w:rPr>
          <w:rFonts w:ascii="Times New Roman" w:hAnsi="Times New Roman"/>
          <w:iCs/>
          <w:sz w:val="28"/>
          <w:szCs w:val="28"/>
        </w:rPr>
        <w:t>финансовый год.</w:t>
      </w:r>
    </w:p>
    <w:p w:rsidR="00CF513D" w:rsidRDefault="00EE3EE3" w:rsidP="00CF513D">
      <w:pPr>
        <w:shd w:val="clear" w:color="auto" w:fill="FFFFFF"/>
        <w:spacing w:after="0" w:line="240" w:lineRule="auto"/>
        <w:ind w:firstLine="708"/>
        <w:jc w:val="both"/>
        <w:textAlignment w:val="baseline"/>
        <w:rPr>
          <w:rFonts w:ascii="Times New Roman" w:hAnsi="Times New Roman"/>
          <w:sz w:val="28"/>
          <w:szCs w:val="28"/>
        </w:rPr>
      </w:pPr>
      <w:proofErr w:type="gramStart"/>
      <w:r w:rsidRPr="00EE3EE3">
        <w:rPr>
          <w:rFonts w:ascii="Times New Roman" w:hAnsi="Times New Roman"/>
          <w:spacing w:val="2"/>
          <w:sz w:val="28"/>
          <w:szCs w:val="28"/>
          <w:lang w:eastAsia="ru-RU"/>
        </w:rPr>
        <w:t>Перечень аварийно-технического запаса оборудования</w:t>
      </w:r>
      <w:r>
        <w:rPr>
          <w:rFonts w:ascii="Times New Roman" w:hAnsi="Times New Roman"/>
          <w:spacing w:val="2"/>
          <w:sz w:val="28"/>
          <w:szCs w:val="28"/>
          <w:lang w:eastAsia="ru-RU"/>
        </w:rPr>
        <w:t xml:space="preserve"> в </w:t>
      </w:r>
      <w:r w:rsidR="00A8407C">
        <w:rPr>
          <w:rFonts w:ascii="Times New Roman" w:hAnsi="Times New Roman"/>
          <w:spacing w:val="2"/>
          <w:sz w:val="28"/>
          <w:szCs w:val="28"/>
          <w:lang w:eastAsia="ru-RU"/>
        </w:rPr>
        <w:t>указан в П</w:t>
      </w:r>
      <w:r>
        <w:rPr>
          <w:rFonts w:ascii="Times New Roman" w:hAnsi="Times New Roman"/>
          <w:spacing w:val="2"/>
          <w:sz w:val="28"/>
          <w:szCs w:val="28"/>
          <w:lang w:eastAsia="ru-RU"/>
        </w:rPr>
        <w:t>риложении №</w:t>
      </w:r>
      <w:r w:rsidR="00720235">
        <w:rPr>
          <w:rFonts w:ascii="Times New Roman" w:hAnsi="Times New Roman"/>
          <w:spacing w:val="2"/>
          <w:sz w:val="28"/>
          <w:szCs w:val="28"/>
          <w:lang w:eastAsia="ru-RU"/>
        </w:rPr>
        <w:t>2</w:t>
      </w:r>
      <w:r>
        <w:rPr>
          <w:rFonts w:ascii="Times New Roman" w:hAnsi="Times New Roman"/>
          <w:spacing w:val="2"/>
          <w:sz w:val="28"/>
          <w:szCs w:val="28"/>
          <w:lang w:eastAsia="ru-RU"/>
        </w:rPr>
        <w:t xml:space="preserve"> к настоящему </w:t>
      </w:r>
      <w:r w:rsidR="00CF513D">
        <w:rPr>
          <w:rFonts w:ascii="Times New Roman" w:hAnsi="Times New Roman"/>
          <w:spacing w:val="2"/>
          <w:sz w:val="28"/>
          <w:szCs w:val="28"/>
          <w:lang w:eastAsia="ru-RU"/>
        </w:rPr>
        <w:t>Порядку.</w:t>
      </w:r>
      <w:proofErr w:type="gramEnd"/>
    </w:p>
    <w:p w:rsidR="00CE1B6C" w:rsidRDefault="00CE1B6C"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F513D" w:rsidRDefault="00CF513D"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3236BD" w:rsidRPr="002844F1" w:rsidRDefault="003236BD" w:rsidP="005F2BA3">
      <w:pPr>
        <w:spacing w:after="0"/>
        <w:jc w:val="right"/>
        <w:rPr>
          <w:rFonts w:ascii="Times New Roman" w:hAnsi="Times New Roman"/>
          <w:sz w:val="24"/>
          <w:szCs w:val="24"/>
        </w:rPr>
      </w:pPr>
      <w:r w:rsidRPr="002844F1">
        <w:rPr>
          <w:rFonts w:ascii="Times New Roman" w:hAnsi="Times New Roman"/>
          <w:sz w:val="24"/>
          <w:szCs w:val="24"/>
        </w:rPr>
        <w:lastRenderedPageBreak/>
        <w:t>Приложение №</w:t>
      </w:r>
      <w:r w:rsidR="00EE3EE3">
        <w:rPr>
          <w:rFonts w:ascii="Times New Roman" w:hAnsi="Times New Roman"/>
          <w:sz w:val="24"/>
          <w:szCs w:val="24"/>
        </w:rPr>
        <w:t>1</w:t>
      </w:r>
      <w:r w:rsidR="005F2BA3">
        <w:rPr>
          <w:rFonts w:ascii="Times New Roman" w:hAnsi="Times New Roman"/>
          <w:sz w:val="24"/>
          <w:szCs w:val="24"/>
        </w:rPr>
        <w:t xml:space="preserve"> </w:t>
      </w:r>
      <w:r w:rsidRPr="002844F1">
        <w:rPr>
          <w:rFonts w:ascii="Times New Roman" w:hAnsi="Times New Roman"/>
          <w:sz w:val="24"/>
          <w:szCs w:val="24"/>
        </w:rPr>
        <w:t xml:space="preserve">к </w:t>
      </w:r>
      <w:r w:rsidR="00720235">
        <w:rPr>
          <w:rFonts w:ascii="Times New Roman" w:hAnsi="Times New Roman"/>
          <w:sz w:val="24"/>
          <w:szCs w:val="24"/>
        </w:rPr>
        <w:t>П</w:t>
      </w:r>
      <w:r w:rsidR="005F2BA3">
        <w:rPr>
          <w:rFonts w:ascii="Times New Roman" w:hAnsi="Times New Roman"/>
          <w:sz w:val="24"/>
          <w:szCs w:val="24"/>
        </w:rPr>
        <w:t>орядку</w:t>
      </w:r>
    </w:p>
    <w:p w:rsidR="00CE1B6C" w:rsidRPr="002844F1" w:rsidRDefault="00CE1B6C"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3236BD" w:rsidRPr="002844F1" w:rsidRDefault="003236BD" w:rsidP="00CF2227">
      <w:pPr>
        <w:jc w:val="center"/>
        <w:rPr>
          <w:rFonts w:ascii="Times New Roman" w:hAnsi="Times New Roman"/>
          <w:iCs/>
          <w:sz w:val="28"/>
          <w:szCs w:val="28"/>
        </w:rPr>
      </w:pPr>
      <w:r w:rsidRPr="002844F1">
        <w:rPr>
          <w:rFonts w:ascii="Times New Roman" w:hAnsi="Times New Roman"/>
          <w:iCs/>
          <w:sz w:val="28"/>
          <w:szCs w:val="28"/>
        </w:rPr>
        <w:t>Порядок действий и взаимодействия сил и сре</w:t>
      </w:r>
      <w:proofErr w:type="gramStart"/>
      <w:r w:rsidRPr="002844F1">
        <w:rPr>
          <w:rFonts w:ascii="Times New Roman" w:hAnsi="Times New Roman"/>
          <w:iCs/>
          <w:sz w:val="28"/>
          <w:szCs w:val="28"/>
        </w:rPr>
        <w:t>дств пр</w:t>
      </w:r>
      <w:proofErr w:type="gramEnd"/>
      <w:r w:rsidRPr="002844F1">
        <w:rPr>
          <w:rFonts w:ascii="Times New Roman" w:hAnsi="Times New Roman"/>
          <w:iCs/>
          <w:sz w:val="28"/>
          <w:szCs w:val="28"/>
        </w:rPr>
        <w:t xml:space="preserve">и ликвидации </w:t>
      </w:r>
      <w:r w:rsidR="00CF2227" w:rsidRPr="002844F1">
        <w:rPr>
          <w:rFonts w:ascii="Times New Roman" w:hAnsi="Times New Roman"/>
          <w:iCs/>
          <w:sz w:val="28"/>
          <w:szCs w:val="28"/>
        </w:rPr>
        <w:t>технологических нарушении на коммунально-технических системах жизнеобеспечения населения</w:t>
      </w:r>
    </w:p>
    <w:tbl>
      <w:tblPr>
        <w:tblStyle w:val="a9"/>
        <w:tblW w:w="0" w:type="auto"/>
        <w:tblLook w:val="04A0" w:firstRow="1" w:lastRow="0" w:firstColumn="1" w:lastColumn="0" w:noHBand="0" w:noVBand="1"/>
      </w:tblPr>
      <w:tblGrid>
        <w:gridCol w:w="675"/>
        <w:gridCol w:w="3968"/>
        <w:gridCol w:w="2322"/>
        <w:gridCol w:w="2322"/>
      </w:tblGrid>
      <w:tr w:rsidR="003236BD" w:rsidRPr="002844F1" w:rsidTr="003236BD">
        <w:tc>
          <w:tcPr>
            <w:tcW w:w="675" w:type="dxa"/>
            <w:vAlign w:val="center"/>
          </w:tcPr>
          <w:p w:rsidR="003236BD" w:rsidRPr="002844F1" w:rsidRDefault="003236BD" w:rsidP="003236BD">
            <w:pPr>
              <w:jc w:val="center"/>
              <w:rPr>
                <w:rFonts w:ascii="Times New Roman" w:hAnsi="Times New Roman"/>
                <w:b/>
                <w:iCs/>
                <w:sz w:val="24"/>
                <w:szCs w:val="24"/>
              </w:rPr>
            </w:pPr>
            <w:r w:rsidRPr="002844F1">
              <w:rPr>
                <w:rFonts w:ascii="Times New Roman" w:hAnsi="Times New Roman"/>
                <w:b/>
                <w:iCs/>
                <w:sz w:val="24"/>
                <w:szCs w:val="24"/>
              </w:rPr>
              <w:t xml:space="preserve">№ </w:t>
            </w:r>
            <w:proofErr w:type="gramStart"/>
            <w:r w:rsidRPr="002844F1">
              <w:rPr>
                <w:rFonts w:ascii="Times New Roman" w:hAnsi="Times New Roman"/>
                <w:b/>
                <w:iCs/>
                <w:sz w:val="24"/>
                <w:szCs w:val="24"/>
              </w:rPr>
              <w:t>п</w:t>
            </w:r>
            <w:proofErr w:type="gramEnd"/>
            <w:r w:rsidRPr="002844F1">
              <w:rPr>
                <w:rFonts w:ascii="Times New Roman" w:hAnsi="Times New Roman"/>
                <w:b/>
                <w:iCs/>
                <w:sz w:val="24"/>
                <w:szCs w:val="24"/>
              </w:rPr>
              <w:t>/п</w:t>
            </w:r>
          </w:p>
        </w:tc>
        <w:tc>
          <w:tcPr>
            <w:tcW w:w="3968" w:type="dxa"/>
            <w:vAlign w:val="center"/>
          </w:tcPr>
          <w:p w:rsidR="003236BD" w:rsidRPr="002844F1" w:rsidRDefault="003236BD" w:rsidP="003236BD">
            <w:pPr>
              <w:jc w:val="center"/>
              <w:rPr>
                <w:rFonts w:ascii="Times New Roman" w:hAnsi="Times New Roman"/>
                <w:b/>
                <w:iCs/>
                <w:sz w:val="24"/>
                <w:szCs w:val="24"/>
              </w:rPr>
            </w:pPr>
            <w:r w:rsidRPr="002844F1">
              <w:rPr>
                <w:rFonts w:ascii="Times New Roman" w:hAnsi="Times New Roman"/>
                <w:b/>
                <w:iCs/>
                <w:sz w:val="24"/>
                <w:szCs w:val="24"/>
              </w:rPr>
              <w:t>Мероприятия</w:t>
            </w:r>
          </w:p>
        </w:tc>
        <w:tc>
          <w:tcPr>
            <w:tcW w:w="2322" w:type="dxa"/>
            <w:vAlign w:val="center"/>
          </w:tcPr>
          <w:p w:rsidR="003236BD" w:rsidRPr="002844F1" w:rsidRDefault="003236BD" w:rsidP="003236BD">
            <w:pPr>
              <w:jc w:val="center"/>
              <w:rPr>
                <w:rFonts w:ascii="Times New Roman" w:hAnsi="Times New Roman"/>
                <w:b/>
                <w:iCs/>
                <w:sz w:val="24"/>
                <w:szCs w:val="24"/>
              </w:rPr>
            </w:pPr>
            <w:r w:rsidRPr="002844F1">
              <w:rPr>
                <w:rFonts w:ascii="Times New Roman" w:hAnsi="Times New Roman"/>
                <w:b/>
                <w:iCs/>
                <w:sz w:val="24"/>
                <w:szCs w:val="24"/>
              </w:rPr>
              <w:t>Срок исполнения</w:t>
            </w:r>
          </w:p>
        </w:tc>
        <w:tc>
          <w:tcPr>
            <w:tcW w:w="2322" w:type="dxa"/>
            <w:vAlign w:val="center"/>
          </w:tcPr>
          <w:p w:rsidR="003236BD" w:rsidRPr="002844F1" w:rsidRDefault="003236BD" w:rsidP="003236BD">
            <w:pPr>
              <w:jc w:val="center"/>
              <w:rPr>
                <w:rFonts w:ascii="Times New Roman" w:hAnsi="Times New Roman"/>
                <w:b/>
                <w:iCs/>
                <w:sz w:val="24"/>
                <w:szCs w:val="24"/>
              </w:rPr>
            </w:pPr>
            <w:r w:rsidRPr="002844F1">
              <w:rPr>
                <w:rFonts w:ascii="Times New Roman" w:hAnsi="Times New Roman"/>
                <w:b/>
                <w:iCs/>
                <w:sz w:val="24"/>
                <w:szCs w:val="24"/>
              </w:rPr>
              <w:t>Исполнитель</w:t>
            </w:r>
          </w:p>
        </w:tc>
      </w:tr>
      <w:tr w:rsidR="003236BD" w:rsidRPr="002844F1" w:rsidTr="003236BD">
        <w:trPr>
          <w:trHeight w:val="322"/>
        </w:trPr>
        <w:tc>
          <w:tcPr>
            <w:tcW w:w="675"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1</w:t>
            </w:r>
          </w:p>
        </w:tc>
        <w:tc>
          <w:tcPr>
            <w:tcW w:w="3968"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2</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3</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4</w:t>
            </w:r>
          </w:p>
        </w:tc>
      </w:tr>
      <w:tr w:rsidR="003236BD" w:rsidRPr="002844F1" w:rsidTr="003236BD">
        <w:tc>
          <w:tcPr>
            <w:tcW w:w="9287" w:type="dxa"/>
            <w:gridSpan w:val="4"/>
            <w:vAlign w:val="center"/>
          </w:tcPr>
          <w:p w:rsidR="003236BD" w:rsidRPr="002844F1" w:rsidRDefault="003236BD" w:rsidP="00944E44">
            <w:pPr>
              <w:jc w:val="both"/>
              <w:rPr>
                <w:rFonts w:ascii="Times New Roman" w:hAnsi="Times New Roman"/>
                <w:iCs/>
              </w:rPr>
            </w:pPr>
            <w:r w:rsidRPr="002844F1">
              <w:rPr>
                <w:rFonts w:ascii="Times New Roman" w:hAnsi="Times New Roman"/>
                <w:iCs/>
              </w:rPr>
              <w:t xml:space="preserve">При поступлении информации (сигнала) в дежурно-диспетчерские службы ресурсоснабжающих организаций (далее - ДДС РСО), организаций </w:t>
            </w:r>
            <w:r w:rsidR="00944E44" w:rsidRPr="002844F1">
              <w:rPr>
                <w:rFonts w:ascii="Times New Roman" w:hAnsi="Times New Roman"/>
                <w:iCs/>
              </w:rPr>
              <w:t xml:space="preserve">о технологическом нарушении </w:t>
            </w:r>
            <w:r w:rsidRPr="002844F1">
              <w:rPr>
                <w:rFonts w:ascii="Times New Roman" w:hAnsi="Times New Roman"/>
                <w:iCs/>
              </w:rPr>
              <w:t>на коммунально-технических системах жизнеобеспечения населения:</w:t>
            </w:r>
          </w:p>
        </w:tc>
      </w:tr>
      <w:tr w:rsidR="003236BD" w:rsidRPr="002844F1" w:rsidTr="003236BD">
        <w:tc>
          <w:tcPr>
            <w:tcW w:w="675" w:type="dxa"/>
            <w:vAlign w:val="center"/>
          </w:tcPr>
          <w:p w:rsidR="003236BD" w:rsidRPr="002844F1" w:rsidRDefault="003236BD" w:rsidP="003236BD">
            <w:pPr>
              <w:jc w:val="both"/>
              <w:rPr>
                <w:rFonts w:ascii="Times New Roman" w:hAnsi="Times New Roman"/>
                <w:iCs/>
              </w:rPr>
            </w:pPr>
            <w:r w:rsidRPr="002844F1">
              <w:rPr>
                <w:rFonts w:ascii="Times New Roman" w:hAnsi="Times New Roman"/>
                <w:iCs/>
              </w:rPr>
              <w:t>1</w:t>
            </w:r>
          </w:p>
        </w:tc>
        <w:tc>
          <w:tcPr>
            <w:tcW w:w="3968" w:type="dxa"/>
            <w:vAlign w:val="center"/>
          </w:tcPr>
          <w:p w:rsidR="003236BD" w:rsidRPr="002844F1" w:rsidRDefault="003236BD" w:rsidP="003236BD">
            <w:pPr>
              <w:jc w:val="both"/>
              <w:rPr>
                <w:rFonts w:ascii="Times New Roman" w:hAnsi="Times New Roman"/>
                <w:iCs/>
              </w:rPr>
            </w:pPr>
            <w:r w:rsidRPr="002844F1">
              <w:rPr>
                <w:rFonts w:ascii="Times New Roman" w:hAnsi="Times New Roman"/>
                <w:iCs/>
              </w:rPr>
              <w:t>Оповещение и сбор руководящего состава комиссии по ЧС и ПБ (по решению председателя КЧС и ПБ МО при критически низких температурах, остановке котельных, водозаборов, прекращении отопления жилых домов, учреждений здравоохранения, учреждений с круглосуточным пребыванием маломобильных групп населения, школ, повлекших нарушения условий жизнедеятельности людей)</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Немедленно</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ДДС РСО, ЕДДС</w:t>
            </w:r>
          </w:p>
        </w:tc>
      </w:tr>
      <w:tr w:rsidR="003236BD" w:rsidRPr="002844F1" w:rsidTr="003236BD">
        <w:tc>
          <w:tcPr>
            <w:tcW w:w="675"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2</w:t>
            </w:r>
          </w:p>
        </w:tc>
        <w:tc>
          <w:tcPr>
            <w:tcW w:w="3968" w:type="dxa"/>
            <w:vAlign w:val="center"/>
          </w:tcPr>
          <w:p w:rsidR="003236BD" w:rsidRPr="002844F1" w:rsidRDefault="003236BD" w:rsidP="003236BD">
            <w:pPr>
              <w:jc w:val="both"/>
              <w:rPr>
                <w:rFonts w:ascii="Times New Roman" w:hAnsi="Times New Roman"/>
                <w:iCs/>
              </w:rPr>
            </w:pPr>
            <w:r w:rsidRPr="002844F1">
              <w:rPr>
                <w:rFonts w:ascii="Times New Roman" w:hAnsi="Times New Roman"/>
                <w:iCs/>
              </w:rPr>
              <w:t>Определение объема последствий аварийной ситуации (количество населенных пунктов, жилых домов, котельных, водозаборов, учреждений здравоохранения, учреждений с круглосуточным пребыванием маломобильных групп населения)</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Немедленно</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ЕДДС, ДДС РСО</w:t>
            </w:r>
          </w:p>
        </w:tc>
      </w:tr>
      <w:tr w:rsidR="003236BD" w:rsidRPr="002844F1" w:rsidTr="003236BD">
        <w:tc>
          <w:tcPr>
            <w:tcW w:w="675"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3</w:t>
            </w:r>
          </w:p>
        </w:tc>
        <w:tc>
          <w:tcPr>
            <w:tcW w:w="3968" w:type="dxa"/>
            <w:vAlign w:val="center"/>
          </w:tcPr>
          <w:p w:rsidR="003236BD" w:rsidRPr="002844F1" w:rsidRDefault="003236BD" w:rsidP="003236BD">
            <w:pPr>
              <w:jc w:val="both"/>
              <w:rPr>
                <w:rFonts w:ascii="Times New Roman" w:hAnsi="Times New Roman"/>
                <w:iCs/>
              </w:rPr>
            </w:pPr>
            <w:r w:rsidRPr="002844F1">
              <w:rPr>
                <w:rFonts w:ascii="Times New Roman" w:hAnsi="Times New Roman"/>
                <w:iCs/>
              </w:rPr>
              <w:t>Принятие мер по бесперебойному обеспечению теплом и электроэнергией объектов жизнеобеспечения населения муниципального образования</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Немедленно</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Аварийн</w:t>
            </w:r>
            <w:proofErr w:type="gramStart"/>
            <w:r w:rsidRPr="002844F1">
              <w:rPr>
                <w:rFonts w:ascii="Times New Roman" w:hAnsi="Times New Roman"/>
                <w:iCs/>
              </w:rPr>
              <w:t>о-</w:t>
            </w:r>
            <w:proofErr w:type="gramEnd"/>
            <w:r w:rsidRPr="002844F1">
              <w:rPr>
                <w:rFonts w:ascii="Times New Roman" w:hAnsi="Times New Roman"/>
                <w:iCs/>
              </w:rPr>
              <w:t xml:space="preserve"> восстановительные бригады, ДДС РСО</w:t>
            </w:r>
          </w:p>
        </w:tc>
      </w:tr>
      <w:tr w:rsidR="003236BD" w:rsidRPr="002844F1" w:rsidTr="003236BD">
        <w:tc>
          <w:tcPr>
            <w:tcW w:w="675"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4</w:t>
            </w:r>
          </w:p>
        </w:tc>
        <w:tc>
          <w:tcPr>
            <w:tcW w:w="3968" w:type="dxa"/>
            <w:vAlign w:val="center"/>
          </w:tcPr>
          <w:p w:rsidR="003236BD" w:rsidRPr="002844F1" w:rsidRDefault="003236BD" w:rsidP="003236BD">
            <w:pPr>
              <w:jc w:val="both"/>
              <w:rPr>
                <w:rFonts w:ascii="Times New Roman" w:hAnsi="Times New Roman"/>
                <w:iCs/>
              </w:rPr>
            </w:pPr>
            <w:r w:rsidRPr="002844F1">
              <w:rPr>
                <w:rFonts w:ascii="Times New Roman" w:hAnsi="Times New Roman"/>
                <w:iCs/>
              </w:rPr>
              <w:t>Организация теплоснабжения объектов жизнеобеспечения населения по обводным каналам;</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Немедленно</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Аварийн</w:t>
            </w:r>
            <w:proofErr w:type="gramStart"/>
            <w:r w:rsidRPr="002844F1">
              <w:rPr>
                <w:rFonts w:ascii="Times New Roman" w:hAnsi="Times New Roman"/>
                <w:iCs/>
              </w:rPr>
              <w:t>о-</w:t>
            </w:r>
            <w:proofErr w:type="gramEnd"/>
            <w:r w:rsidRPr="002844F1">
              <w:rPr>
                <w:rFonts w:ascii="Times New Roman" w:hAnsi="Times New Roman"/>
                <w:iCs/>
              </w:rPr>
              <w:t xml:space="preserve"> восстановительные бригады, ДДС РСО</w:t>
            </w:r>
          </w:p>
        </w:tc>
      </w:tr>
      <w:tr w:rsidR="003236BD" w:rsidRPr="002844F1" w:rsidTr="003236BD">
        <w:tc>
          <w:tcPr>
            <w:tcW w:w="675"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5</w:t>
            </w:r>
          </w:p>
        </w:tc>
        <w:tc>
          <w:tcPr>
            <w:tcW w:w="3968" w:type="dxa"/>
            <w:vAlign w:val="center"/>
          </w:tcPr>
          <w:p w:rsidR="003236BD" w:rsidRPr="002844F1" w:rsidRDefault="003236BD" w:rsidP="003236BD">
            <w:pPr>
              <w:jc w:val="both"/>
              <w:rPr>
                <w:rFonts w:ascii="Times New Roman" w:hAnsi="Times New Roman"/>
                <w:iCs/>
              </w:rPr>
            </w:pPr>
            <w:r w:rsidRPr="002844F1">
              <w:rPr>
                <w:rFonts w:ascii="Times New Roman" w:hAnsi="Times New Roman"/>
                <w:iCs/>
              </w:rPr>
              <w:t>Организация работ по восстановлению объектов теплоснабжения и систем жизнеобеспечения при авариях на них</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Немедленно</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Руководитель работ по ликвидации аварийных ситуаций</w:t>
            </w:r>
          </w:p>
        </w:tc>
      </w:tr>
      <w:tr w:rsidR="003236BD" w:rsidRPr="002844F1" w:rsidTr="003236BD">
        <w:tc>
          <w:tcPr>
            <w:tcW w:w="675"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6</w:t>
            </w:r>
          </w:p>
        </w:tc>
        <w:tc>
          <w:tcPr>
            <w:tcW w:w="3968" w:type="dxa"/>
            <w:vAlign w:val="center"/>
          </w:tcPr>
          <w:p w:rsidR="003236BD" w:rsidRPr="002844F1" w:rsidRDefault="003236BD" w:rsidP="003236BD">
            <w:pPr>
              <w:jc w:val="both"/>
              <w:rPr>
                <w:rFonts w:ascii="Times New Roman" w:hAnsi="Times New Roman"/>
                <w:iCs/>
              </w:rPr>
            </w:pPr>
            <w:r w:rsidRPr="002844F1">
              <w:rPr>
                <w:rFonts w:ascii="Times New Roman" w:hAnsi="Times New Roman"/>
                <w:iCs/>
              </w:rPr>
              <w:t>Организация работ по защите населения</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Немедленно</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Руководитель работ по ликвидации аварийных ситуаций</w:t>
            </w:r>
          </w:p>
        </w:tc>
      </w:tr>
      <w:tr w:rsidR="003236BD" w:rsidRPr="002844F1" w:rsidTr="003236BD">
        <w:tc>
          <w:tcPr>
            <w:tcW w:w="675"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lastRenderedPageBreak/>
              <w:t>7</w:t>
            </w:r>
          </w:p>
        </w:tc>
        <w:tc>
          <w:tcPr>
            <w:tcW w:w="3968" w:type="dxa"/>
            <w:vAlign w:val="center"/>
          </w:tcPr>
          <w:p w:rsidR="003236BD" w:rsidRPr="002844F1" w:rsidRDefault="003236BD" w:rsidP="003236BD">
            <w:pPr>
              <w:jc w:val="both"/>
              <w:rPr>
                <w:rFonts w:ascii="Times New Roman" w:hAnsi="Times New Roman"/>
                <w:iCs/>
              </w:rPr>
            </w:pPr>
            <w:r w:rsidRPr="002844F1">
              <w:rPr>
                <w:rFonts w:ascii="Times New Roman" w:hAnsi="Times New Roman"/>
                <w:iCs/>
              </w:rPr>
              <w:t>Организация работ по обеспечению общественного порядка и соблюдению норм безопасности на участке работ, обозначение участка работ</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Немедленно</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Руководитель работ по ликвидации аварийных ситуаций</w:t>
            </w:r>
          </w:p>
        </w:tc>
      </w:tr>
      <w:tr w:rsidR="003236BD" w:rsidRPr="002844F1" w:rsidTr="003236BD">
        <w:tc>
          <w:tcPr>
            <w:tcW w:w="675"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8</w:t>
            </w:r>
          </w:p>
        </w:tc>
        <w:tc>
          <w:tcPr>
            <w:tcW w:w="3968" w:type="dxa"/>
            <w:vAlign w:val="center"/>
          </w:tcPr>
          <w:p w:rsidR="003236BD" w:rsidRPr="002844F1" w:rsidRDefault="003236BD" w:rsidP="003236BD">
            <w:pPr>
              <w:jc w:val="both"/>
              <w:rPr>
                <w:rFonts w:ascii="Times New Roman" w:hAnsi="Times New Roman"/>
                <w:iCs/>
              </w:rPr>
            </w:pPr>
            <w:r w:rsidRPr="002844F1">
              <w:rPr>
                <w:rFonts w:ascii="Times New Roman" w:hAnsi="Times New Roman"/>
                <w:iCs/>
              </w:rPr>
              <w:t>Сбор от ДДС РСО и обобщение сведений о последствиях аварийной ситуации, ходе ведения работ по ее устранению, задействованных силах и средствах</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Немедленно</w:t>
            </w:r>
          </w:p>
        </w:tc>
        <w:tc>
          <w:tcPr>
            <w:tcW w:w="2322" w:type="dxa"/>
            <w:vAlign w:val="center"/>
          </w:tcPr>
          <w:p w:rsidR="003236BD" w:rsidRPr="002844F1" w:rsidRDefault="003236BD" w:rsidP="003236BD">
            <w:pPr>
              <w:jc w:val="center"/>
              <w:rPr>
                <w:rFonts w:ascii="Times New Roman" w:hAnsi="Times New Roman"/>
                <w:iCs/>
              </w:rPr>
            </w:pPr>
            <w:r w:rsidRPr="002844F1">
              <w:rPr>
                <w:rFonts w:ascii="Times New Roman" w:hAnsi="Times New Roman"/>
                <w:iCs/>
              </w:rPr>
              <w:t>Руководитель работ по ликвидации аварийных ситуаций</w:t>
            </w:r>
          </w:p>
        </w:tc>
      </w:tr>
      <w:tr w:rsidR="00512989" w:rsidRPr="002844F1" w:rsidTr="0026303E">
        <w:trPr>
          <w:trHeight w:val="571"/>
        </w:trPr>
        <w:tc>
          <w:tcPr>
            <w:tcW w:w="675" w:type="dxa"/>
            <w:shd w:val="clear" w:color="auto" w:fill="auto"/>
          </w:tcPr>
          <w:p w:rsidR="00512989" w:rsidRPr="002844F1" w:rsidRDefault="00512989" w:rsidP="00624AF5">
            <w:pPr>
              <w:jc w:val="center"/>
              <w:rPr>
                <w:rFonts w:ascii="Times New Roman" w:hAnsi="Times New Roman"/>
                <w:iCs/>
              </w:rPr>
            </w:pPr>
            <w:r w:rsidRPr="002844F1">
              <w:rPr>
                <w:rFonts w:ascii="Times New Roman" w:hAnsi="Times New Roman"/>
                <w:iCs/>
              </w:rPr>
              <w:t>8.1</w:t>
            </w:r>
          </w:p>
        </w:tc>
        <w:tc>
          <w:tcPr>
            <w:tcW w:w="3968" w:type="dxa"/>
            <w:shd w:val="clear" w:color="auto" w:fill="auto"/>
          </w:tcPr>
          <w:p w:rsidR="00512989" w:rsidRPr="002844F1" w:rsidRDefault="00512989" w:rsidP="00624AF5">
            <w:pPr>
              <w:jc w:val="center"/>
              <w:rPr>
                <w:rFonts w:ascii="Times New Roman" w:hAnsi="Times New Roman"/>
                <w:iCs/>
              </w:rPr>
            </w:pPr>
            <w:r w:rsidRPr="002844F1">
              <w:rPr>
                <w:rFonts w:ascii="Times New Roman" w:hAnsi="Times New Roman"/>
                <w:iCs/>
              </w:rPr>
              <w:t>Доведение информации в отдел MKA ГБУ AO «ДРКК»</w:t>
            </w:r>
          </w:p>
        </w:tc>
        <w:tc>
          <w:tcPr>
            <w:tcW w:w="2322" w:type="dxa"/>
            <w:shd w:val="clear" w:color="auto" w:fill="auto"/>
          </w:tcPr>
          <w:p w:rsidR="00512989" w:rsidRPr="002844F1" w:rsidRDefault="00512989" w:rsidP="00624AF5">
            <w:pPr>
              <w:jc w:val="center"/>
              <w:rPr>
                <w:rFonts w:ascii="Times New Roman" w:hAnsi="Times New Roman"/>
                <w:iCs/>
              </w:rPr>
            </w:pPr>
            <w:r w:rsidRPr="002844F1">
              <w:rPr>
                <w:rFonts w:ascii="Times New Roman" w:hAnsi="Times New Roman"/>
                <w:iCs/>
              </w:rPr>
              <w:t>Ч</w:t>
            </w:r>
            <w:r w:rsidR="0026303E" w:rsidRPr="002844F1">
              <w:rPr>
                <w:rFonts w:ascii="Times New Roman" w:hAnsi="Times New Roman"/>
                <w:iCs/>
              </w:rPr>
              <w:t xml:space="preserve"> </w:t>
            </w:r>
            <w:r w:rsidRPr="002844F1">
              <w:rPr>
                <w:rFonts w:ascii="Times New Roman" w:hAnsi="Times New Roman"/>
                <w:iCs/>
              </w:rPr>
              <w:t>+ 00 ч. 20</w:t>
            </w:r>
          </w:p>
          <w:p w:rsidR="00512989" w:rsidRPr="002844F1" w:rsidRDefault="00512989" w:rsidP="00624AF5">
            <w:pPr>
              <w:jc w:val="center"/>
              <w:rPr>
                <w:rFonts w:ascii="Times New Roman" w:hAnsi="Times New Roman"/>
                <w:iCs/>
              </w:rPr>
            </w:pPr>
            <w:r w:rsidRPr="002844F1">
              <w:rPr>
                <w:rFonts w:ascii="Times New Roman" w:hAnsi="Times New Roman"/>
                <w:iCs/>
              </w:rPr>
              <w:t>мин.</w:t>
            </w:r>
          </w:p>
        </w:tc>
        <w:tc>
          <w:tcPr>
            <w:tcW w:w="2322" w:type="dxa"/>
            <w:shd w:val="clear" w:color="auto" w:fill="auto"/>
          </w:tcPr>
          <w:p w:rsidR="00512989" w:rsidRPr="002844F1" w:rsidRDefault="00512989" w:rsidP="00624AF5">
            <w:pPr>
              <w:jc w:val="center"/>
              <w:rPr>
                <w:rFonts w:ascii="Times New Roman" w:hAnsi="Times New Roman"/>
                <w:iCs/>
              </w:rPr>
            </w:pPr>
            <w:r w:rsidRPr="002844F1">
              <w:rPr>
                <w:rFonts w:ascii="Times New Roman" w:hAnsi="Times New Roman"/>
                <w:iCs/>
              </w:rPr>
              <w:t>ЕДДС</w:t>
            </w:r>
          </w:p>
        </w:tc>
      </w:tr>
      <w:tr w:rsidR="00512989" w:rsidRPr="002844F1" w:rsidTr="00944E44">
        <w:tc>
          <w:tcPr>
            <w:tcW w:w="675" w:type="dxa"/>
            <w:shd w:val="clear" w:color="auto" w:fill="auto"/>
          </w:tcPr>
          <w:p w:rsidR="00512989" w:rsidRPr="002844F1" w:rsidRDefault="00512989" w:rsidP="00624AF5">
            <w:pPr>
              <w:jc w:val="center"/>
              <w:rPr>
                <w:rFonts w:ascii="Times New Roman" w:hAnsi="Times New Roman"/>
                <w:iCs/>
              </w:rPr>
            </w:pPr>
            <w:r w:rsidRPr="002844F1">
              <w:rPr>
                <w:rFonts w:ascii="Times New Roman" w:hAnsi="Times New Roman"/>
                <w:iCs/>
              </w:rPr>
              <w:t>8.2</w:t>
            </w:r>
          </w:p>
        </w:tc>
        <w:tc>
          <w:tcPr>
            <w:tcW w:w="3968" w:type="dxa"/>
            <w:shd w:val="clear" w:color="auto" w:fill="auto"/>
          </w:tcPr>
          <w:p w:rsidR="00512989" w:rsidRPr="002844F1" w:rsidRDefault="00512989" w:rsidP="00624AF5">
            <w:pPr>
              <w:jc w:val="center"/>
              <w:rPr>
                <w:rFonts w:ascii="Times New Roman" w:hAnsi="Times New Roman"/>
                <w:iCs/>
              </w:rPr>
            </w:pPr>
            <w:r w:rsidRPr="002844F1">
              <w:rPr>
                <w:rFonts w:ascii="Times New Roman" w:hAnsi="Times New Roman"/>
                <w:iCs/>
              </w:rPr>
              <w:t>Последующее информирование о ходе ликвидации аварийной ситуации в отдел MKA ГБУ AO «ДРКК»</w:t>
            </w:r>
          </w:p>
        </w:tc>
        <w:tc>
          <w:tcPr>
            <w:tcW w:w="2322" w:type="dxa"/>
            <w:shd w:val="clear" w:color="auto" w:fill="auto"/>
          </w:tcPr>
          <w:p w:rsidR="00512989" w:rsidRPr="002844F1" w:rsidRDefault="00512989" w:rsidP="00624AF5">
            <w:pPr>
              <w:jc w:val="center"/>
              <w:rPr>
                <w:rFonts w:ascii="Times New Roman" w:hAnsi="Times New Roman"/>
                <w:iCs/>
              </w:rPr>
            </w:pPr>
            <w:r w:rsidRPr="002844F1">
              <w:rPr>
                <w:rFonts w:ascii="Times New Roman" w:hAnsi="Times New Roman"/>
                <w:iCs/>
              </w:rPr>
              <w:t>каждые 30</w:t>
            </w:r>
          </w:p>
          <w:p w:rsidR="00512989" w:rsidRPr="002844F1" w:rsidRDefault="00512989" w:rsidP="00624AF5">
            <w:pPr>
              <w:jc w:val="center"/>
              <w:rPr>
                <w:rFonts w:ascii="Times New Roman" w:hAnsi="Times New Roman"/>
                <w:iCs/>
              </w:rPr>
            </w:pPr>
            <w:r w:rsidRPr="002844F1">
              <w:rPr>
                <w:rFonts w:ascii="Times New Roman" w:hAnsi="Times New Roman"/>
                <w:iCs/>
              </w:rPr>
              <w:t>минут</w:t>
            </w:r>
          </w:p>
        </w:tc>
        <w:tc>
          <w:tcPr>
            <w:tcW w:w="2322" w:type="dxa"/>
            <w:shd w:val="clear" w:color="auto" w:fill="auto"/>
          </w:tcPr>
          <w:p w:rsidR="00512989" w:rsidRPr="002844F1" w:rsidRDefault="00512989" w:rsidP="00624AF5">
            <w:pPr>
              <w:jc w:val="center"/>
              <w:rPr>
                <w:rFonts w:ascii="Times New Roman" w:hAnsi="Times New Roman"/>
                <w:iCs/>
              </w:rPr>
            </w:pPr>
            <w:r w:rsidRPr="002844F1">
              <w:rPr>
                <w:rFonts w:ascii="Times New Roman" w:hAnsi="Times New Roman"/>
                <w:iCs/>
              </w:rPr>
              <w:t>ЕДДС</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9</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Усиление ЕДДС, ДДС РСО (при необходимости)</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Ч + 1 ч 30 мин</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Руководитель работ по ликвидации аварийных ситуаций, руководитель РСО.</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10</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Сбор сведений о наличии и работоспособности автономных источников питания, распределение автономных источников питания по объектам</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Ч + 1 ч 30 мин</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ЕДДС, ДДС РСО</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11</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Проведение расчетов по устойчивости функционирования систем отопления в условиях критически низких температур при отсутствии энергоснабжения, в том числе с применением электронного моделирования аварийной ситуации в схеме теплоснабжения</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Ч + 2 ч 00 мин</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ЕДДС, ДДС РСО</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12</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Проведение заседания КЧС и ОПБ МО, принятие решения КЧС и ОПБ, подготовка постановления администрации города Благовещенска о введении режима «Повышенная готовность» или «Чрезвычайной ситуации"</w:t>
            </w:r>
            <w:proofErr w:type="gramStart"/>
            <w:r w:rsidRPr="002844F1">
              <w:rPr>
                <w:rFonts w:ascii="Times New Roman" w:hAnsi="Times New Roman"/>
                <w:iCs/>
              </w:rPr>
              <w:t>.</w:t>
            </w:r>
            <w:proofErr w:type="gramEnd"/>
            <w:r w:rsidRPr="002844F1">
              <w:rPr>
                <w:rFonts w:ascii="Times New Roman" w:hAnsi="Times New Roman"/>
                <w:iCs/>
              </w:rPr>
              <w:t xml:space="preserve"> (</w:t>
            </w:r>
            <w:proofErr w:type="gramStart"/>
            <w:r w:rsidRPr="002844F1">
              <w:rPr>
                <w:rFonts w:ascii="Times New Roman" w:hAnsi="Times New Roman"/>
                <w:iCs/>
              </w:rPr>
              <w:t>п</w:t>
            </w:r>
            <w:proofErr w:type="gramEnd"/>
            <w:r w:rsidRPr="002844F1">
              <w:rPr>
                <w:rFonts w:ascii="Times New Roman" w:hAnsi="Times New Roman"/>
                <w:iCs/>
              </w:rPr>
              <w:t>ри критически низких температурах, остановках котельных, водозаборов, прекращении отопления жилых домов, учреждений здравоохранения, учреждений с круглосуточным пребыванием маломобильных групп населения, школ, повлекших нарушения условий жизнедеятельности людей)</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Ч + (1 ч 30 мин - 2 ч 30 мин)</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Председатель КЧС и ПБ администрации, руководитель работ по ликвидации аварийных ситуаций</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lastRenderedPageBreak/>
              <w:t>13</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Организация работы оперативного штаба при КЧС и ПБ</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Ч + 2 ч 30 мин</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Председатель КЧС и ПБ</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14</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Выезд оперативной группы МО на место, в котором произошла авария. Проведение анализа обстановки, определение возможных последствий аварии и необходимых сил и сре</w:t>
            </w:r>
            <w:proofErr w:type="gramStart"/>
            <w:r w:rsidRPr="002844F1">
              <w:rPr>
                <w:rFonts w:ascii="Times New Roman" w:hAnsi="Times New Roman"/>
                <w:iCs/>
              </w:rPr>
              <w:t>дств дл</w:t>
            </w:r>
            <w:proofErr w:type="gramEnd"/>
            <w:r w:rsidRPr="002844F1">
              <w:rPr>
                <w:rFonts w:ascii="Times New Roman" w:hAnsi="Times New Roman"/>
                <w:iCs/>
              </w:rPr>
              <w:t>я ее ликвидации. Определение количества предприятий, котельных, учреждений здравоохранения, учреждений с круглосуточным пребыванием маломобильных групп населения, попадающих в зону возможной ЧС</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Ч + (2 ч 00 мин - 3 час 00 мин)</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Руководитель работ по ликвидации аварийных ситуаций. Оперативный штаб КЧС и ПБ</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15</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Организация несения круглосуточного дежурства руководящего состава администрации</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Ч + 3 ч 00 мин</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Руководитель работ по ликвидации аварийных ситуаций. Оперативный штаб КЧС и ПБ</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16</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 xml:space="preserve">Организация </w:t>
            </w:r>
            <w:proofErr w:type="gramStart"/>
            <w:r w:rsidRPr="002844F1">
              <w:rPr>
                <w:rFonts w:ascii="Times New Roman" w:hAnsi="Times New Roman"/>
                <w:iCs/>
              </w:rPr>
              <w:t>контроля за</w:t>
            </w:r>
            <w:proofErr w:type="gramEnd"/>
            <w:r w:rsidRPr="002844F1">
              <w:rPr>
                <w:rFonts w:ascii="Times New Roman" w:hAnsi="Times New Roman"/>
                <w:iCs/>
              </w:rPr>
              <w:t xml:space="preserve"> устойчивой работой объектов и систем жизнеобеспечения населения</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В ходе ликвидации аварии</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Руководитель работ по ликвидации аварийных ситуаций. Оперативный штаб КЧС и ПБ</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17</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Проведение мероприятий по обеспечению общественного порядка и обеспечение беспрепятственного проезда спецтехники в районе аварии</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Ч + 3 ч 00 мин</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Отдел полиции управления МВД России</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18</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 xml:space="preserve">Организация </w:t>
            </w:r>
            <w:proofErr w:type="gramStart"/>
            <w:r w:rsidRPr="002844F1">
              <w:rPr>
                <w:rFonts w:ascii="Times New Roman" w:hAnsi="Times New Roman"/>
                <w:iCs/>
              </w:rPr>
              <w:t>контроля за</w:t>
            </w:r>
            <w:proofErr w:type="gramEnd"/>
            <w:r w:rsidRPr="002844F1">
              <w:rPr>
                <w:rFonts w:ascii="Times New Roman" w:hAnsi="Times New Roman"/>
                <w:iCs/>
              </w:rPr>
              <w:t xml:space="preserve"> ликвидацией аварии, принятие решения о привлечении дополнительных сил и средств</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В ходе ликвидации аварии</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Руководитель работ по ликвидации аварийных ситуаций. Оперативный штаб КЧС и ПБ</w:t>
            </w:r>
          </w:p>
        </w:tc>
      </w:tr>
      <w:tr w:rsidR="00512989" w:rsidRPr="002844F1" w:rsidTr="003236BD">
        <w:tc>
          <w:tcPr>
            <w:tcW w:w="675"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19</w:t>
            </w:r>
          </w:p>
        </w:tc>
        <w:tc>
          <w:tcPr>
            <w:tcW w:w="3968" w:type="dxa"/>
            <w:vAlign w:val="center"/>
          </w:tcPr>
          <w:p w:rsidR="00512989" w:rsidRPr="002844F1" w:rsidRDefault="00512989" w:rsidP="00512989">
            <w:pPr>
              <w:jc w:val="both"/>
              <w:rPr>
                <w:rFonts w:ascii="Times New Roman" w:hAnsi="Times New Roman"/>
                <w:iCs/>
              </w:rPr>
            </w:pPr>
            <w:r w:rsidRPr="002844F1">
              <w:rPr>
                <w:rFonts w:ascii="Times New Roman" w:hAnsi="Times New Roman"/>
                <w:iCs/>
              </w:rPr>
              <w:t>Проведение мониторинга аварийной обстановки. Сбор, анализ, обобщение и передача информации в заинтересованные ведомства о результатах мониторинга</w:t>
            </w:r>
          </w:p>
        </w:tc>
        <w:tc>
          <w:tcPr>
            <w:tcW w:w="2322" w:type="dxa"/>
            <w:vAlign w:val="center"/>
          </w:tcPr>
          <w:p w:rsidR="00512989" w:rsidRPr="002844F1" w:rsidRDefault="00512989" w:rsidP="00512989">
            <w:pPr>
              <w:jc w:val="center"/>
              <w:rPr>
                <w:rFonts w:ascii="Times New Roman" w:hAnsi="Times New Roman"/>
                <w:iCs/>
              </w:rPr>
            </w:pPr>
            <w:r w:rsidRPr="002844F1">
              <w:rPr>
                <w:rFonts w:ascii="Times New Roman" w:hAnsi="Times New Roman"/>
                <w:iCs/>
              </w:rPr>
              <w:t>Через каждые 2 часа</w:t>
            </w:r>
          </w:p>
        </w:tc>
        <w:tc>
          <w:tcPr>
            <w:tcW w:w="2322" w:type="dxa"/>
            <w:vAlign w:val="center"/>
          </w:tcPr>
          <w:p w:rsidR="00512989" w:rsidRPr="002844F1" w:rsidRDefault="00512989" w:rsidP="00512989">
            <w:pPr>
              <w:spacing w:line="240" w:lineRule="auto"/>
              <w:jc w:val="center"/>
              <w:rPr>
                <w:rFonts w:ascii="Times New Roman" w:hAnsi="Times New Roman"/>
                <w:iCs/>
              </w:rPr>
            </w:pPr>
            <w:r w:rsidRPr="002844F1">
              <w:rPr>
                <w:rFonts w:ascii="Times New Roman" w:hAnsi="Times New Roman"/>
                <w:iCs/>
              </w:rPr>
              <w:t>Руководитель работ по ликвидации аварийных ситуаций. Оперативный штаб КЧС и ПБ, ЕДДС, ДДС РСО</w:t>
            </w:r>
          </w:p>
        </w:tc>
      </w:tr>
    </w:tbl>
    <w:p w:rsidR="00CE1B6C" w:rsidRPr="002844F1" w:rsidRDefault="00CE1B6C"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CE1B6C" w:rsidRDefault="00CE1B6C"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EE3EE3" w:rsidRDefault="00EE3EE3"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720235" w:rsidRDefault="00720235"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EE3EE3" w:rsidRDefault="00EE3EE3"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722A23" w:rsidRDefault="00722A23"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722A23" w:rsidRDefault="00722A23" w:rsidP="007F2C37">
      <w:pPr>
        <w:shd w:val="clear" w:color="auto" w:fill="FFFFFF"/>
        <w:spacing w:after="0" w:line="240" w:lineRule="auto"/>
        <w:ind w:firstLine="708"/>
        <w:jc w:val="both"/>
        <w:textAlignment w:val="baseline"/>
        <w:rPr>
          <w:rFonts w:ascii="Times New Roman" w:hAnsi="Times New Roman"/>
          <w:spacing w:val="2"/>
          <w:sz w:val="28"/>
          <w:szCs w:val="28"/>
          <w:lang w:eastAsia="ru-RU"/>
        </w:rPr>
      </w:pPr>
    </w:p>
    <w:p w:rsidR="00EE3EE3" w:rsidRDefault="00EE3EE3" w:rsidP="00CE1B6C">
      <w:pPr>
        <w:spacing w:after="0"/>
        <w:jc w:val="right"/>
        <w:rPr>
          <w:rFonts w:ascii="Times New Roman" w:hAnsi="Times New Roman"/>
          <w:sz w:val="24"/>
          <w:szCs w:val="24"/>
        </w:rPr>
      </w:pPr>
    </w:p>
    <w:p w:rsidR="00CE1B6C" w:rsidRPr="002844F1" w:rsidRDefault="00CE1B6C" w:rsidP="00EE3EE3">
      <w:pPr>
        <w:spacing w:after="0"/>
        <w:jc w:val="right"/>
        <w:rPr>
          <w:rFonts w:ascii="Times New Roman" w:hAnsi="Times New Roman"/>
          <w:sz w:val="24"/>
          <w:szCs w:val="24"/>
        </w:rPr>
      </w:pPr>
      <w:r w:rsidRPr="002844F1">
        <w:rPr>
          <w:rFonts w:ascii="Times New Roman" w:hAnsi="Times New Roman"/>
          <w:sz w:val="24"/>
          <w:szCs w:val="24"/>
        </w:rPr>
        <w:lastRenderedPageBreak/>
        <w:t>Приложение</w:t>
      </w:r>
      <w:r w:rsidR="003236BD" w:rsidRPr="002844F1">
        <w:rPr>
          <w:rFonts w:ascii="Times New Roman" w:hAnsi="Times New Roman"/>
          <w:sz w:val="24"/>
          <w:szCs w:val="24"/>
        </w:rPr>
        <w:t xml:space="preserve"> №</w:t>
      </w:r>
      <w:r w:rsidR="00EE3EE3">
        <w:rPr>
          <w:rFonts w:ascii="Times New Roman" w:hAnsi="Times New Roman"/>
          <w:sz w:val="24"/>
          <w:szCs w:val="24"/>
        </w:rPr>
        <w:t xml:space="preserve">2 </w:t>
      </w:r>
      <w:r w:rsidRPr="002844F1">
        <w:rPr>
          <w:rFonts w:ascii="Times New Roman" w:hAnsi="Times New Roman"/>
          <w:sz w:val="24"/>
          <w:szCs w:val="24"/>
        </w:rPr>
        <w:t xml:space="preserve">к </w:t>
      </w:r>
      <w:r w:rsidR="00720235">
        <w:rPr>
          <w:rFonts w:ascii="Times New Roman" w:hAnsi="Times New Roman"/>
          <w:sz w:val="24"/>
          <w:szCs w:val="24"/>
        </w:rPr>
        <w:t>П</w:t>
      </w:r>
      <w:r w:rsidRPr="002844F1">
        <w:rPr>
          <w:rFonts w:ascii="Times New Roman" w:hAnsi="Times New Roman"/>
          <w:sz w:val="24"/>
          <w:szCs w:val="24"/>
        </w:rPr>
        <w:t>о</w:t>
      </w:r>
      <w:r w:rsidR="00EE3EE3">
        <w:rPr>
          <w:rFonts w:ascii="Times New Roman" w:hAnsi="Times New Roman"/>
          <w:sz w:val="24"/>
          <w:szCs w:val="24"/>
        </w:rPr>
        <w:t>рядку</w:t>
      </w:r>
    </w:p>
    <w:p w:rsidR="00477FD7" w:rsidRPr="002844F1" w:rsidRDefault="00477FD7" w:rsidP="00CE1B6C">
      <w:pPr>
        <w:spacing w:after="0"/>
        <w:jc w:val="center"/>
        <w:rPr>
          <w:rFonts w:ascii="Times New Roman" w:hAnsi="Times New Roman"/>
          <w:sz w:val="28"/>
          <w:szCs w:val="28"/>
        </w:rPr>
      </w:pPr>
    </w:p>
    <w:p w:rsidR="00CE1B6C" w:rsidRPr="002844F1" w:rsidRDefault="00CE1B6C" w:rsidP="00CE1B6C">
      <w:pPr>
        <w:spacing w:after="0"/>
        <w:jc w:val="center"/>
        <w:rPr>
          <w:rFonts w:ascii="Times New Roman" w:hAnsi="Times New Roman"/>
          <w:sz w:val="28"/>
          <w:szCs w:val="28"/>
        </w:rPr>
      </w:pPr>
      <w:r w:rsidRPr="002844F1">
        <w:rPr>
          <w:rFonts w:ascii="Times New Roman" w:hAnsi="Times New Roman"/>
          <w:sz w:val="28"/>
          <w:szCs w:val="28"/>
        </w:rPr>
        <w:t>Перечень аварийно-технического запаса оборудования.</w:t>
      </w:r>
    </w:p>
    <w:p w:rsidR="00CE1B6C" w:rsidRPr="002844F1" w:rsidRDefault="00CE1B6C" w:rsidP="00CE1B6C">
      <w:pPr>
        <w:spacing w:after="0"/>
        <w:jc w:val="both"/>
        <w:rPr>
          <w:rFonts w:ascii="Times New Roman" w:hAnsi="Times New Roman"/>
          <w:sz w:val="28"/>
          <w:szCs w:val="28"/>
        </w:rPr>
      </w:pPr>
    </w:p>
    <w:tbl>
      <w:tblPr>
        <w:tblStyle w:val="a9"/>
        <w:tblW w:w="0" w:type="auto"/>
        <w:jc w:val="center"/>
        <w:tblLayout w:type="fixed"/>
        <w:tblLook w:val="04A0" w:firstRow="1" w:lastRow="0" w:firstColumn="1" w:lastColumn="0" w:noHBand="0" w:noVBand="1"/>
      </w:tblPr>
      <w:tblGrid>
        <w:gridCol w:w="708"/>
        <w:gridCol w:w="6240"/>
        <w:gridCol w:w="1134"/>
        <w:gridCol w:w="1271"/>
      </w:tblGrid>
      <w:tr w:rsidR="00CE1B6C" w:rsidRPr="002844F1" w:rsidTr="003236BD">
        <w:trPr>
          <w:jc w:val="center"/>
        </w:trPr>
        <w:tc>
          <w:tcPr>
            <w:tcW w:w="9353" w:type="dxa"/>
            <w:gridSpan w:val="4"/>
          </w:tcPr>
          <w:p w:rsidR="00CE1B6C" w:rsidRPr="002844F1" w:rsidRDefault="00CE1B6C" w:rsidP="003236BD">
            <w:pPr>
              <w:jc w:val="center"/>
              <w:rPr>
                <w:rFonts w:ascii="Times New Roman" w:hAnsi="Times New Roman"/>
                <w:sz w:val="28"/>
                <w:szCs w:val="28"/>
              </w:rPr>
            </w:pPr>
            <w:r w:rsidRPr="002844F1">
              <w:rPr>
                <w:rFonts w:ascii="Times New Roman" w:hAnsi="Times New Roman"/>
                <w:b/>
                <w:sz w:val="28"/>
                <w:szCs w:val="28"/>
              </w:rPr>
              <w:t>Материально-технические средства, строительные материалы,</w:t>
            </w:r>
            <w:r w:rsidRPr="002844F1">
              <w:rPr>
                <w:rFonts w:ascii="Times New Roman" w:hAnsi="Times New Roman"/>
                <w:sz w:val="28"/>
                <w:szCs w:val="28"/>
              </w:rPr>
              <w:t xml:space="preserve"> </w:t>
            </w:r>
            <w:r w:rsidRPr="002844F1">
              <w:rPr>
                <w:rFonts w:ascii="Times New Roman" w:hAnsi="Times New Roman"/>
                <w:b/>
                <w:sz w:val="28"/>
                <w:szCs w:val="28"/>
              </w:rPr>
              <w:t>оборудование, шанцевый инструмент и средства малой механизации</w:t>
            </w:r>
          </w:p>
        </w:tc>
      </w:tr>
      <w:tr w:rsidR="00CE1B6C" w:rsidRPr="002844F1" w:rsidTr="003236BD">
        <w:trPr>
          <w:trHeight w:val="306"/>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w:t>
            </w:r>
          </w:p>
        </w:tc>
        <w:tc>
          <w:tcPr>
            <w:tcW w:w="6240" w:type="dxa"/>
            <w:vAlign w:val="center"/>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Аппарат отопительный на твёрдом топливе</w:t>
            </w:r>
          </w:p>
        </w:tc>
        <w:tc>
          <w:tcPr>
            <w:tcW w:w="1134"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15</w:t>
            </w:r>
          </w:p>
        </w:tc>
      </w:tr>
      <w:tr w:rsidR="00CE1B6C" w:rsidRPr="002844F1" w:rsidTr="003236BD">
        <w:trPr>
          <w:trHeight w:val="253"/>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2.</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Лом обычный 1,3 м</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10</w:t>
            </w:r>
          </w:p>
        </w:tc>
      </w:tr>
      <w:tr w:rsidR="00CE1B6C" w:rsidRPr="002844F1" w:rsidTr="003236BD">
        <w:trPr>
          <w:trHeight w:val="343"/>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3.</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Кувалда</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10</w:t>
            </w:r>
          </w:p>
        </w:tc>
      </w:tr>
      <w:tr w:rsidR="00CE1B6C" w:rsidRPr="002844F1" w:rsidTr="003236BD">
        <w:trPr>
          <w:trHeight w:val="121"/>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4.</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Лопата штыковая с черенком</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25</w:t>
            </w:r>
          </w:p>
        </w:tc>
      </w:tr>
      <w:tr w:rsidR="00CE1B6C" w:rsidRPr="002844F1" w:rsidTr="003236BD">
        <w:trPr>
          <w:trHeight w:val="225"/>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5.</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Лопата совковая с черенком</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25</w:t>
            </w:r>
          </w:p>
        </w:tc>
      </w:tr>
      <w:tr w:rsidR="00CE1B6C" w:rsidRPr="002844F1" w:rsidTr="003236BD">
        <w:trPr>
          <w:trHeight w:val="174"/>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6.</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Носилки</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10</w:t>
            </w:r>
          </w:p>
        </w:tc>
      </w:tr>
      <w:tr w:rsidR="00CE1B6C" w:rsidRPr="002844F1" w:rsidTr="003236BD">
        <w:trPr>
          <w:trHeight w:val="277"/>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7.</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Пила поперечная</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10</w:t>
            </w:r>
          </w:p>
        </w:tc>
      </w:tr>
      <w:tr w:rsidR="00CE1B6C" w:rsidRPr="002844F1" w:rsidTr="003236BD">
        <w:trPr>
          <w:trHeight w:val="225"/>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8.</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Топор плотницкий</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20</w:t>
            </w:r>
          </w:p>
        </w:tc>
      </w:tr>
      <w:tr w:rsidR="00CE1B6C" w:rsidRPr="002844F1" w:rsidTr="003236BD">
        <w:trPr>
          <w:trHeight w:val="173"/>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9.</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Ножовка</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20</w:t>
            </w:r>
          </w:p>
        </w:tc>
      </w:tr>
      <w:tr w:rsidR="00CE1B6C" w:rsidRPr="002844F1" w:rsidTr="003236BD">
        <w:trPr>
          <w:trHeight w:val="121"/>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10.</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Ножовка по металлу</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5</w:t>
            </w:r>
          </w:p>
        </w:tc>
      </w:tr>
      <w:tr w:rsidR="00CE1B6C" w:rsidRPr="002844F1" w:rsidTr="003236BD">
        <w:trPr>
          <w:trHeight w:val="367"/>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11.</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Ножовочное полотно</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50</w:t>
            </w:r>
          </w:p>
        </w:tc>
      </w:tr>
      <w:tr w:rsidR="00CE1B6C" w:rsidRPr="002844F1" w:rsidTr="003236BD">
        <w:trPr>
          <w:trHeight w:val="259"/>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12.</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Плоскогубцы 160 мм</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4</w:t>
            </w:r>
          </w:p>
        </w:tc>
      </w:tr>
      <w:tr w:rsidR="00CE1B6C" w:rsidRPr="002844F1" w:rsidTr="003236BD">
        <w:trPr>
          <w:trHeight w:val="221"/>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13.</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 xml:space="preserve">Плоскогубцы, </w:t>
            </w:r>
            <w:proofErr w:type="spellStart"/>
            <w:r w:rsidRPr="002844F1">
              <w:rPr>
                <w:rFonts w:ascii="Times New Roman" w:hAnsi="Times New Roman"/>
                <w:sz w:val="28"/>
                <w:szCs w:val="28"/>
              </w:rPr>
              <w:t>бокорезы</w:t>
            </w:r>
            <w:proofErr w:type="spellEnd"/>
            <w:r w:rsidRPr="002844F1">
              <w:rPr>
                <w:rFonts w:ascii="Times New Roman" w:hAnsi="Times New Roman"/>
                <w:sz w:val="28"/>
                <w:szCs w:val="28"/>
              </w:rPr>
              <w:t xml:space="preserve"> 200 мм</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4</w:t>
            </w:r>
          </w:p>
        </w:tc>
      </w:tr>
      <w:tr w:rsidR="00CE1B6C" w:rsidRPr="002844F1" w:rsidTr="003236BD">
        <w:trPr>
          <w:trHeight w:val="311"/>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14.</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Клещи для снятия изоляции</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5</w:t>
            </w:r>
          </w:p>
        </w:tc>
      </w:tr>
      <w:tr w:rsidR="00CE1B6C" w:rsidRPr="002844F1" w:rsidTr="003236BD">
        <w:trPr>
          <w:trHeight w:val="273"/>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15.</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Кусачки (</w:t>
            </w:r>
            <w:proofErr w:type="spellStart"/>
            <w:r w:rsidRPr="002844F1">
              <w:rPr>
                <w:rFonts w:ascii="Times New Roman" w:hAnsi="Times New Roman"/>
                <w:sz w:val="28"/>
                <w:szCs w:val="28"/>
              </w:rPr>
              <w:t>бокорезы</w:t>
            </w:r>
            <w:proofErr w:type="spellEnd"/>
            <w:r w:rsidRPr="002844F1">
              <w:rPr>
                <w:rFonts w:ascii="Times New Roman" w:hAnsi="Times New Roman"/>
                <w:sz w:val="28"/>
                <w:szCs w:val="28"/>
              </w:rPr>
              <w:t>) для резки кабеля 200/450/600</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5</w:t>
            </w:r>
          </w:p>
        </w:tc>
      </w:tr>
      <w:tr w:rsidR="00CE1B6C" w:rsidRPr="002844F1" w:rsidTr="003236BD">
        <w:trPr>
          <w:trHeight w:val="208"/>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16.</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Отвертка под прямой шлиц 190/250 мм</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5</w:t>
            </w:r>
          </w:p>
        </w:tc>
      </w:tr>
      <w:tr w:rsidR="00CE1B6C" w:rsidRPr="002844F1" w:rsidTr="003236BD">
        <w:trPr>
          <w:trHeight w:val="311"/>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17.</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Отвертка крестовая</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5</w:t>
            </w:r>
          </w:p>
        </w:tc>
      </w:tr>
      <w:tr w:rsidR="00CE1B6C" w:rsidRPr="002844F1" w:rsidTr="003236BD">
        <w:trPr>
          <w:trHeight w:val="260"/>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18.</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Электропила</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шт.</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2</w:t>
            </w:r>
          </w:p>
        </w:tc>
      </w:tr>
      <w:tr w:rsidR="00CE1B6C" w:rsidRPr="002844F1" w:rsidTr="003236BD">
        <w:trPr>
          <w:trHeight w:val="363"/>
          <w:jc w:val="center"/>
        </w:trPr>
        <w:tc>
          <w:tcPr>
            <w:tcW w:w="708" w:type="dxa"/>
            <w:vAlign w:val="center"/>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19.</w:t>
            </w:r>
          </w:p>
        </w:tc>
        <w:tc>
          <w:tcPr>
            <w:tcW w:w="6240" w:type="dxa"/>
          </w:tcPr>
          <w:p w:rsidR="00CE1B6C" w:rsidRPr="002844F1" w:rsidRDefault="00CE1B6C" w:rsidP="003236BD">
            <w:pPr>
              <w:rPr>
                <w:rFonts w:ascii="Times New Roman" w:hAnsi="Times New Roman"/>
                <w:sz w:val="28"/>
                <w:szCs w:val="28"/>
              </w:rPr>
            </w:pPr>
            <w:r w:rsidRPr="002844F1">
              <w:rPr>
                <w:rFonts w:ascii="Times New Roman" w:hAnsi="Times New Roman"/>
                <w:sz w:val="28"/>
                <w:szCs w:val="28"/>
              </w:rPr>
              <w:t>Песок</w:t>
            </w:r>
          </w:p>
        </w:tc>
        <w:tc>
          <w:tcPr>
            <w:tcW w:w="1134"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куб. м</w:t>
            </w:r>
          </w:p>
        </w:tc>
        <w:tc>
          <w:tcPr>
            <w:tcW w:w="1271" w:type="dxa"/>
          </w:tcPr>
          <w:p w:rsidR="00CE1B6C" w:rsidRPr="002844F1" w:rsidRDefault="00CE1B6C" w:rsidP="003236BD">
            <w:pPr>
              <w:jc w:val="center"/>
              <w:rPr>
                <w:rFonts w:ascii="Times New Roman" w:hAnsi="Times New Roman"/>
                <w:sz w:val="28"/>
                <w:szCs w:val="28"/>
              </w:rPr>
            </w:pPr>
            <w:r w:rsidRPr="002844F1">
              <w:rPr>
                <w:rFonts w:ascii="Times New Roman" w:hAnsi="Times New Roman"/>
                <w:sz w:val="28"/>
                <w:szCs w:val="28"/>
              </w:rPr>
              <w:t>1500</w:t>
            </w:r>
          </w:p>
        </w:tc>
      </w:tr>
    </w:tbl>
    <w:p w:rsidR="00CE1B6C" w:rsidRDefault="00CE1B6C" w:rsidP="00720235">
      <w:pPr>
        <w:shd w:val="clear" w:color="auto" w:fill="FFFFFF"/>
        <w:spacing w:after="0" w:line="240" w:lineRule="auto"/>
        <w:jc w:val="both"/>
        <w:textAlignment w:val="baseline"/>
        <w:rPr>
          <w:rFonts w:ascii="Times New Roman" w:hAnsi="Times New Roman"/>
          <w:spacing w:val="2"/>
          <w:sz w:val="28"/>
          <w:szCs w:val="28"/>
          <w:lang w:eastAsia="ru-RU"/>
        </w:rPr>
      </w:pPr>
    </w:p>
    <w:p w:rsidR="005C58BB" w:rsidRDefault="005C58BB" w:rsidP="00720235">
      <w:pPr>
        <w:shd w:val="clear" w:color="auto" w:fill="FFFFFF"/>
        <w:spacing w:after="0" w:line="240" w:lineRule="auto"/>
        <w:jc w:val="both"/>
        <w:textAlignment w:val="baseline"/>
        <w:rPr>
          <w:rFonts w:ascii="Times New Roman" w:hAnsi="Times New Roman"/>
          <w:spacing w:val="2"/>
          <w:sz w:val="28"/>
          <w:szCs w:val="28"/>
          <w:lang w:eastAsia="ru-RU"/>
        </w:rPr>
      </w:pPr>
    </w:p>
    <w:p w:rsidR="005C58BB" w:rsidRPr="002844F1" w:rsidRDefault="005C58BB" w:rsidP="005C58BB">
      <w:pPr>
        <w:shd w:val="clear" w:color="auto" w:fill="FFFFFF"/>
        <w:spacing w:after="0" w:line="240" w:lineRule="auto"/>
        <w:jc w:val="both"/>
        <w:textAlignment w:val="baseline"/>
        <w:rPr>
          <w:rFonts w:ascii="Times New Roman" w:hAnsi="Times New Roman"/>
          <w:spacing w:val="2"/>
          <w:sz w:val="28"/>
          <w:szCs w:val="28"/>
          <w:lang w:eastAsia="ru-RU"/>
        </w:rPr>
      </w:pPr>
    </w:p>
    <w:p w:rsidR="005C58BB" w:rsidRPr="002844F1" w:rsidRDefault="005C58BB" w:rsidP="005C58BB">
      <w:pPr>
        <w:shd w:val="clear" w:color="auto" w:fill="FFFFFF"/>
        <w:spacing w:after="0" w:line="240" w:lineRule="auto"/>
        <w:jc w:val="both"/>
        <w:textAlignment w:val="baseline"/>
        <w:rPr>
          <w:rFonts w:ascii="Times New Roman" w:hAnsi="Times New Roman"/>
          <w:spacing w:val="2"/>
          <w:sz w:val="28"/>
          <w:szCs w:val="28"/>
          <w:lang w:eastAsia="ru-RU"/>
        </w:rPr>
        <w:sectPr w:rsidR="005C58BB" w:rsidRPr="002844F1" w:rsidSect="005C6523">
          <w:headerReference w:type="default" r:id="rId9"/>
          <w:pgSz w:w="11906" w:h="16838"/>
          <w:pgMar w:top="1134" w:right="1134" w:bottom="1134" w:left="1701" w:header="720" w:footer="720" w:gutter="0"/>
          <w:cols w:space="708"/>
          <w:docGrid w:linePitch="381"/>
        </w:sectPr>
      </w:pPr>
    </w:p>
    <w:p w:rsidR="007273F4" w:rsidRPr="002844F1" w:rsidRDefault="007273F4" w:rsidP="00EE3EE3">
      <w:pPr>
        <w:spacing w:after="0"/>
        <w:jc w:val="right"/>
        <w:rPr>
          <w:rFonts w:ascii="Times New Roman" w:hAnsi="Times New Roman"/>
          <w:sz w:val="24"/>
          <w:szCs w:val="24"/>
        </w:rPr>
      </w:pPr>
      <w:r w:rsidRPr="002844F1">
        <w:rPr>
          <w:rFonts w:ascii="Times New Roman" w:hAnsi="Times New Roman"/>
          <w:sz w:val="24"/>
          <w:szCs w:val="24"/>
        </w:rPr>
        <w:lastRenderedPageBreak/>
        <w:t>Приложение №</w:t>
      </w:r>
      <w:r w:rsidR="00EE3EE3">
        <w:rPr>
          <w:rFonts w:ascii="Times New Roman" w:hAnsi="Times New Roman"/>
          <w:sz w:val="24"/>
          <w:szCs w:val="24"/>
        </w:rPr>
        <w:t xml:space="preserve">3 </w:t>
      </w:r>
      <w:r w:rsidRPr="002844F1">
        <w:rPr>
          <w:rFonts w:ascii="Times New Roman" w:hAnsi="Times New Roman"/>
          <w:sz w:val="24"/>
          <w:szCs w:val="24"/>
        </w:rPr>
        <w:t xml:space="preserve">к </w:t>
      </w:r>
      <w:r w:rsidR="00720235">
        <w:rPr>
          <w:rFonts w:ascii="Times New Roman" w:hAnsi="Times New Roman"/>
          <w:sz w:val="24"/>
          <w:szCs w:val="24"/>
        </w:rPr>
        <w:t>П</w:t>
      </w:r>
      <w:r w:rsidR="00EE3EE3">
        <w:rPr>
          <w:rFonts w:ascii="Times New Roman" w:hAnsi="Times New Roman"/>
          <w:sz w:val="24"/>
          <w:szCs w:val="24"/>
        </w:rPr>
        <w:t>орядку</w:t>
      </w:r>
    </w:p>
    <w:p w:rsidR="007273F4" w:rsidRPr="002844F1" w:rsidRDefault="007273F4" w:rsidP="007273F4">
      <w:pPr>
        <w:spacing w:after="0"/>
        <w:jc w:val="both"/>
        <w:rPr>
          <w:rFonts w:ascii="Times New Roman" w:hAnsi="Times New Roman"/>
          <w:sz w:val="24"/>
        </w:rPr>
      </w:pPr>
    </w:p>
    <w:p w:rsidR="007273F4" w:rsidRPr="002844F1" w:rsidRDefault="007273F4" w:rsidP="007273F4">
      <w:pPr>
        <w:spacing w:after="0"/>
        <w:jc w:val="center"/>
        <w:rPr>
          <w:rFonts w:ascii="Times New Roman" w:hAnsi="Times New Roman"/>
          <w:sz w:val="28"/>
          <w:szCs w:val="28"/>
        </w:rPr>
      </w:pPr>
      <w:r w:rsidRPr="002844F1">
        <w:rPr>
          <w:rFonts w:ascii="Times New Roman" w:hAnsi="Times New Roman"/>
          <w:sz w:val="28"/>
          <w:szCs w:val="28"/>
        </w:rPr>
        <w:t>Перечень аварийно-восстановительных формирований организаций жилищно-коммунального</w:t>
      </w:r>
      <w:r w:rsidR="00477FD7" w:rsidRPr="002844F1">
        <w:rPr>
          <w:rFonts w:ascii="Times New Roman" w:hAnsi="Times New Roman"/>
          <w:sz w:val="28"/>
          <w:szCs w:val="28"/>
        </w:rPr>
        <w:t xml:space="preserve"> хозяйства</w:t>
      </w:r>
    </w:p>
    <w:tbl>
      <w:tblPr>
        <w:tblStyle w:val="a9"/>
        <w:tblW w:w="0" w:type="auto"/>
        <w:tblLayout w:type="fixed"/>
        <w:tblLook w:val="04A0" w:firstRow="1" w:lastRow="0" w:firstColumn="1" w:lastColumn="0" w:noHBand="0" w:noVBand="1"/>
      </w:tblPr>
      <w:tblGrid>
        <w:gridCol w:w="517"/>
        <w:gridCol w:w="2116"/>
        <w:gridCol w:w="3116"/>
        <w:gridCol w:w="1163"/>
        <w:gridCol w:w="2127"/>
        <w:gridCol w:w="3827"/>
        <w:gridCol w:w="1920"/>
      </w:tblGrid>
      <w:tr w:rsidR="005476BA" w:rsidRPr="002844F1" w:rsidTr="00431BBB">
        <w:trPr>
          <w:trHeight w:val="2275"/>
        </w:trPr>
        <w:tc>
          <w:tcPr>
            <w:tcW w:w="517" w:type="dxa"/>
          </w:tcPr>
          <w:p w:rsidR="007273F4" w:rsidRPr="002844F1" w:rsidRDefault="007273F4" w:rsidP="0093614F">
            <w:pPr>
              <w:spacing w:after="0"/>
              <w:jc w:val="right"/>
              <w:rPr>
                <w:rFonts w:ascii="Times New Roman" w:hAnsi="Times New Roman"/>
                <w:b/>
                <w:sz w:val="20"/>
                <w:szCs w:val="20"/>
              </w:rPr>
            </w:pPr>
            <w:r w:rsidRPr="002844F1">
              <w:rPr>
                <w:rFonts w:ascii="Times New Roman" w:hAnsi="Times New Roman"/>
                <w:b/>
                <w:sz w:val="20"/>
                <w:szCs w:val="20"/>
              </w:rPr>
              <w:t xml:space="preserve">№ </w:t>
            </w:r>
            <w:proofErr w:type="gramStart"/>
            <w:r w:rsidRPr="002844F1">
              <w:rPr>
                <w:rFonts w:ascii="Times New Roman" w:hAnsi="Times New Roman"/>
                <w:b/>
                <w:sz w:val="20"/>
                <w:szCs w:val="20"/>
              </w:rPr>
              <w:t>п</w:t>
            </w:r>
            <w:proofErr w:type="gramEnd"/>
            <w:r w:rsidRPr="002844F1">
              <w:rPr>
                <w:rFonts w:ascii="Times New Roman" w:hAnsi="Times New Roman"/>
                <w:b/>
                <w:sz w:val="20"/>
                <w:szCs w:val="20"/>
              </w:rPr>
              <w:t>/п</w:t>
            </w:r>
          </w:p>
        </w:tc>
        <w:tc>
          <w:tcPr>
            <w:tcW w:w="2116" w:type="dxa"/>
          </w:tcPr>
          <w:p w:rsidR="007273F4" w:rsidRPr="002844F1" w:rsidRDefault="007273F4" w:rsidP="007273F4">
            <w:pPr>
              <w:spacing w:after="0"/>
              <w:jc w:val="right"/>
              <w:rPr>
                <w:rFonts w:ascii="Times New Roman" w:hAnsi="Times New Roman"/>
                <w:b/>
                <w:sz w:val="20"/>
                <w:szCs w:val="20"/>
              </w:rPr>
            </w:pPr>
            <w:r w:rsidRPr="002844F1">
              <w:rPr>
                <w:rFonts w:ascii="Times New Roman" w:hAnsi="Times New Roman"/>
                <w:b/>
                <w:sz w:val="20"/>
                <w:szCs w:val="20"/>
              </w:rPr>
              <w:t>Наименование ресурса</w:t>
            </w:r>
          </w:p>
        </w:tc>
        <w:tc>
          <w:tcPr>
            <w:tcW w:w="3116" w:type="dxa"/>
          </w:tcPr>
          <w:p w:rsidR="007273F4" w:rsidRPr="002844F1" w:rsidRDefault="007273F4" w:rsidP="0093614F">
            <w:pPr>
              <w:spacing w:after="0"/>
              <w:jc w:val="right"/>
              <w:rPr>
                <w:rFonts w:ascii="Times New Roman" w:hAnsi="Times New Roman"/>
                <w:b/>
                <w:sz w:val="20"/>
                <w:szCs w:val="20"/>
              </w:rPr>
            </w:pPr>
            <w:r w:rsidRPr="002844F1">
              <w:rPr>
                <w:rFonts w:ascii="Times New Roman" w:hAnsi="Times New Roman"/>
                <w:b/>
                <w:sz w:val="20"/>
                <w:szCs w:val="20"/>
              </w:rPr>
              <w:t>Наименование предприятия, на базе которого созданы аварийные команды (звенья).</w:t>
            </w:r>
          </w:p>
          <w:p w:rsidR="007273F4" w:rsidRPr="002844F1" w:rsidRDefault="007273F4" w:rsidP="0093614F">
            <w:pPr>
              <w:spacing w:after="0"/>
              <w:jc w:val="right"/>
              <w:rPr>
                <w:rFonts w:ascii="Times New Roman" w:hAnsi="Times New Roman"/>
                <w:b/>
                <w:sz w:val="20"/>
                <w:szCs w:val="20"/>
              </w:rPr>
            </w:pPr>
            <w:r w:rsidRPr="002844F1">
              <w:rPr>
                <w:rFonts w:ascii="Times New Roman" w:hAnsi="Times New Roman"/>
                <w:b/>
                <w:sz w:val="20"/>
                <w:szCs w:val="20"/>
              </w:rPr>
              <w:t>Наименование населённого пункта, где находится предприятие. Контактные телефоны руководителей предприятий и ответственных лиц от администрации МО</w:t>
            </w:r>
          </w:p>
        </w:tc>
        <w:tc>
          <w:tcPr>
            <w:tcW w:w="1163" w:type="dxa"/>
          </w:tcPr>
          <w:p w:rsidR="007273F4" w:rsidRPr="002844F1" w:rsidRDefault="007273F4" w:rsidP="0093614F">
            <w:pPr>
              <w:spacing w:after="0"/>
              <w:jc w:val="right"/>
              <w:rPr>
                <w:rFonts w:ascii="Times New Roman" w:hAnsi="Times New Roman"/>
                <w:b/>
                <w:sz w:val="20"/>
                <w:szCs w:val="20"/>
              </w:rPr>
            </w:pPr>
            <w:r w:rsidRPr="002844F1">
              <w:rPr>
                <w:rFonts w:ascii="Times New Roman" w:hAnsi="Times New Roman"/>
                <w:b/>
                <w:sz w:val="20"/>
                <w:szCs w:val="20"/>
              </w:rPr>
              <w:t>Количество единиц аварийно-восстановительных команд (звеньев)</w:t>
            </w:r>
          </w:p>
        </w:tc>
        <w:tc>
          <w:tcPr>
            <w:tcW w:w="2127" w:type="dxa"/>
          </w:tcPr>
          <w:p w:rsidR="007273F4" w:rsidRPr="002844F1" w:rsidRDefault="007273F4" w:rsidP="0093614F">
            <w:pPr>
              <w:spacing w:after="0"/>
              <w:jc w:val="right"/>
              <w:rPr>
                <w:rFonts w:ascii="Times New Roman" w:hAnsi="Times New Roman"/>
                <w:b/>
                <w:sz w:val="20"/>
                <w:szCs w:val="20"/>
              </w:rPr>
            </w:pPr>
            <w:r w:rsidRPr="002844F1">
              <w:rPr>
                <w:rFonts w:ascii="Times New Roman" w:hAnsi="Times New Roman"/>
                <w:b/>
                <w:sz w:val="20"/>
                <w:szCs w:val="20"/>
              </w:rPr>
              <w:t>Численность аварийно-восстановительных команд (звеньев), чел.</w:t>
            </w:r>
          </w:p>
        </w:tc>
        <w:tc>
          <w:tcPr>
            <w:tcW w:w="3827" w:type="dxa"/>
          </w:tcPr>
          <w:p w:rsidR="007273F4" w:rsidRPr="002844F1" w:rsidRDefault="007273F4" w:rsidP="0093614F">
            <w:pPr>
              <w:spacing w:after="0"/>
              <w:jc w:val="right"/>
              <w:rPr>
                <w:rFonts w:ascii="Times New Roman" w:hAnsi="Times New Roman"/>
                <w:b/>
                <w:sz w:val="20"/>
                <w:szCs w:val="20"/>
              </w:rPr>
            </w:pPr>
            <w:r w:rsidRPr="002844F1">
              <w:rPr>
                <w:rFonts w:ascii="Times New Roman" w:hAnsi="Times New Roman"/>
                <w:b/>
                <w:sz w:val="20"/>
                <w:szCs w:val="20"/>
              </w:rPr>
              <w:t>Количество единиц специальной техники. Наименование спецтехники</w:t>
            </w:r>
          </w:p>
        </w:tc>
        <w:tc>
          <w:tcPr>
            <w:tcW w:w="1920" w:type="dxa"/>
          </w:tcPr>
          <w:p w:rsidR="007273F4" w:rsidRPr="002844F1" w:rsidRDefault="007273F4" w:rsidP="0093614F">
            <w:pPr>
              <w:spacing w:after="0"/>
              <w:jc w:val="right"/>
              <w:rPr>
                <w:rFonts w:ascii="Times New Roman" w:hAnsi="Times New Roman"/>
                <w:b/>
                <w:sz w:val="20"/>
                <w:szCs w:val="20"/>
              </w:rPr>
            </w:pPr>
            <w:r w:rsidRPr="002844F1">
              <w:rPr>
                <w:rFonts w:ascii="Times New Roman" w:hAnsi="Times New Roman"/>
                <w:b/>
                <w:sz w:val="20"/>
                <w:szCs w:val="20"/>
              </w:rPr>
              <w:t>Количество единиц техники для подвоза питьевой воды населению, вместимость ёмкости, м3</w:t>
            </w:r>
          </w:p>
        </w:tc>
      </w:tr>
      <w:tr w:rsidR="005476BA" w:rsidRPr="002844F1" w:rsidTr="00431BBB">
        <w:tc>
          <w:tcPr>
            <w:tcW w:w="517" w:type="dxa"/>
          </w:tcPr>
          <w:p w:rsidR="007273F4" w:rsidRPr="002844F1" w:rsidRDefault="007273F4" w:rsidP="0093614F">
            <w:pPr>
              <w:spacing w:after="0"/>
              <w:jc w:val="right"/>
              <w:rPr>
                <w:rFonts w:ascii="Times New Roman" w:hAnsi="Times New Roman"/>
                <w:sz w:val="20"/>
                <w:szCs w:val="20"/>
              </w:rPr>
            </w:pPr>
            <w:r w:rsidRPr="002844F1">
              <w:rPr>
                <w:rFonts w:ascii="Times New Roman" w:hAnsi="Times New Roman"/>
                <w:sz w:val="20"/>
                <w:szCs w:val="20"/>
              </w:rPr>
              <w:t>1</w:t>
            </w:r>
          </w:p>
        </w:tc>
        <w:tc>
          <w:tcPr>
            <w:tcW w:w="2116" w:type="dxa"/>
          </w:tcPr>
          <w:p w:rsidR="007273F4" w:rsidRPr="002844F1" w:rsidRDefault="007273F4" w:rsidP="007273F4">
            <w:pPr>
              <w:spacing w:after="0"/>
              <w:jc w:val="right"/>
              <w:rPr>
                <w:rFonts w:ascii="Times New Roman" w:hAnsi="Times New Roman"/>
                <w:sz w:val="20"/>
                <w:szCs w:val="20"/>
              </w:rPr>
            </w:pPr>
            <w:r w:rsidRPr="002844F1">
              <w:rPr>
                <w:rFonts w:ascii="Times New Roman" w:hAnsi="Times New Roman"/>
                <w:sz w:val="20"/>
                <w:szCs w:val="20"/>
              </w:rPr>
              <w:t xml:space="preserve">Теплоснабжение, </w:t>
            </w:r>
          </w:p>
        </w:tc>
        <w:tc>
          <w:tcPr>
            <w:tcW w:w="3116" w:type="dxa"/>
          </w:tcPr>
          <w:p w:rsidR="007273F4" w:rsidRPr="002844F1" w:rsidRDefault="007273F4" w:rsidP="005476BA">
            <w:pPr>
              <w:spacing w:after="0"/>
              <w:rPr>
                <w:rFonts w:ascii="Times New Roman" w:hAnsi="Times New Roman"/>
                <w:sz w:val="20"/>
                <w:szCs w:val="20"/>
              </w:rPr>
            </w:pPr>
            <w:r w:rsidRPr="002844F1">
              <w:rPr>
                <w:rFonts w:ascii="Times New Roman" w:hAnsi="Times New Roman"/>
                <w:sz w:val="20"/>
                <w:szCs w:val="20"/>
              </w:rPr>
              <w:t>ООО «АКС»</w:t>
            </w:r>
            <w:r w:rsidR="005476BA" w:rsidRPr="002844F1">
              <w:rPr>
                <w:rFonts w:ascii="Times New Roman" w:hAnsi="Times New Roman"/>
                <w:sz w:val="20"/>
                <w:szCs w:val="20"/>
              </w:rPr>
              <w:t>,</w:t>
            </w:r>
          </w:p>
          <w:p w:rsidR="005476BA" w:rsidRPr="002844F1" w:rsidRDefault="005476BA" w:rsidP="005476BA">
            <w:pPr>
              <w:tabs>
                <w:tab w:val="left" w:pos="3972"/>
              </w:tabs>
              <w:rPr>
                <w:rFonts w:ascii="Times New Roman" w:hAnsi="Times New Roman"/>
                <w:sz w:val="20"/>
                <w:szCs w:val="20"/>
              </w:rPr>
            </w:pPr>
            <w:r w:rsidRPr="002844F1">
              <w:rPr>
                <w:rFonts w:ascii="Times New Roman" w:hAnsi="Times New Roman"/>
                <w:sz w:val="20"/>
                <w:szCs w:val="20"/>
              </w:rPr>
              <w:t>Начальник АЭС –</w:t>
            </w:r>
            <w:r w:rsidR="00477FD7" w:rsidRPr="002844F1">
              <w:rPr>
                <w:rFonts w:ascii="Times New Roman" w:hAnsi="Times New Roman"/>
                <w:sz w:val="20"/>
                <w:szCs w:val="20"/>
              </w:rPr>
              <w:t xml:space="preserve"> </w:t>
            </w:r>
            <w:r w:rsidRPr="002844F1">
              <w:rPr>
                <w:rFonts w:ascii="Times New Roman" w:hAnsi="Times New Roman"/>
                <w:sz w:val="20"/>
                <w:szCs w:val="20"/>
              </w:rPr>
              <w:t>Селезнев Е.Н- 8-914-550-53-684</w:t>
            </w:r>
          </w:p>
          <w:p w:rsidR="005476BA" w:rsidRPr="002844F1" w:rsidRDefault="005476BA" w:rsidP="0093614F">
            <w:pPr>
              <w:spacing w:after="0"/>
              <w:jc w:val="right"/>
              <w:rPr>
                <w:rFonts w:ascii="Times New Roman" w:hAnsi="Times New Roman"/>
                <w:sz w:val="20"/>
                <w:szCs w:val="20"/>
              </w:rPr>
            </w:pPr>
          </w:p>
        </w:tc>
        <w:tc>
          <w:tcPr>
            <w:tcW w:w="1163" w:type="dxa"/>
          </w:tcPr>
          <w:p w:rsidR="007273F4" w:rsidRPr="002844F1" w:rsidRDefault="005476BA" w:rsidP="0093614F">
            <w:pPr>
              <w:spacing w:after="0"/>
              <w:jc w:val="right"/>
              <w:rPr>
                <w:rFonts w:ascii="Times New Roman" w:hAnsi="Times New Roman"/>
                <w:sz w:val="20"/>
                <w:szCs w:val="20"/>
              </w:rPr>
            </w:pPr>
            <w:r w:rsidRPr="002844F1">
              <w:rPr>
                <w:rFonts w:ascii="Times New Roman" w:hAnsi="Times New Roman"/>
                <w:sz w:val="20"/>
                <w:szCs w:val="20"/>
              </w:rPr>
              <w:t>1</w:t>
            </w:r>
          </w:p>
        </w:tc>
        <w:tc>
          <w:tcPr>
            <w:tcW w:w="2127" w:type="dxa"/>
          </w:tcPr>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Аварийно-восстановительная  бригада -4 чел.</w:t>
            </w:r>
          </w:p>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Водитель –1 чел.</w:t>
            </w:r>
          </w:p>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Водитель -1 чел.</w:t>
            </w:r>
          </w:p>
          <w:p w:rsidR="007273F4"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Автокран-1 чел</w:t>
            </w:r>
          </w:p>
        </w:tc>
        <w:tc>
          <w:tcPr>
            <w:tcW w:w="3827" w:type="dxa"/>
          </w:tcPr>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АРТК - -1 ед.</w:t>
            </w:r>
          </w:p>
          <w:p w:rsidR="005476BA" w:rsidRPr="002844F1" w:rsidRDefault="005476BA" w:rsidP="00431BBB">
            <w:pPr>
              <w:spacing w:after="0"/>
              <w:jc w:val="right"/>
              <w:rPr>
                <w:rFonts w:ascii="Times New Roman" w:hAnsi="Times New Roman"/>
                <w:sz w:val="20"/>
                <w:szCs w:val="20"/>
              </w:rPr>
            </w:pPr>
            <w:r w:rsidRPr="002844F1">
              <w:rPr>
                <w:rFonts w:ascii="Times New Roman" w:hAnsi="Times New Roman"/>
                <w:sz w:val="20"/>
                <w:szCs w:val="20"/>
              </w:rPr>
              <w:t>Газель «</w:t>
            </w:r>
            <w:proofErr w:type="spellStart"/>
            <w:r w:rsidRPr="002844F1">
              <w:rPr>
                <w:rFonts w:ascii="Times New Roman" w:hAnsi="Times New Roman"/>
                <w:sz w:val="20"/>
                <w:szCs w:val="20"/>
              </w:rPr>
              <w:t>Некст</w:t>
            </w:r>
            <w:proofErr w:type="spellEnd"/>
            <w:r w:rsidRPr="002844F1">
              <w:rPr>
                <w:rFonts w:ascii="Times New Roman" w:hAnsi="Times New Roman"/>
                <w:sz w:val="20"/>
                <w:szCs w:val="20"/>
              </w:rPr>
              <w:t>»</w:t>
            </w:r>
            <w:r w:rsidR="00431BBB" w:rsidRPr="002844F1">
              <w:rPr>
                <w:rFonts w:ascii="Times New Roman" w:hAnsi="Times New Roman"/>
                <w:sz w:val="20"/>
                <w:szCs w:val="20"/>
              </w:rPr>
              <w:t xml:space="preserve"> </w:t>
            </w:r>
            <w:r w:rsidRPr="002844F1">
              <w:rPr>
                <w:rFonts w:ascii="Times New Roman" w:hAnsi="Times New Roman"/>
                <w:sz w:val="20"/>
                <w:szCs w:val="20"/>
              </w:rPr>
              <w:t>-1 ед.</w:t>
            </w:r>
          </w:p>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ГАЗ 21 -1 ед. вакуумный автомобиль</w:t>
            </w:r>
          </w:p>
          <w:p w:rsidR="007273F4"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Кран №506</w:t>
            </w:r>
          </w:p>
        </w:tc>
        <w:tc>
          <w:tcPr>
            <w:tcW w:w="1920" w:type="dxa"/>
          </w:tcPr>
          <w:p w:rsidR="007273F4" w:rsidRPr="002844F1" w:rsidRDefault="005476BA" w:rsidP="0093614F">
            <w:pPr>
              <w:spacing w:after="0"/>
              <w:jc w:val="right"/>
              <w:rPr>
                <w:rFonts w:ascii="Times New Roman" w:hAnsi="Times New Roman"/>
                <w:sz w:val="20"/>
                <w:szCs w:val="20"/>
              </w:rPr>
            </w:pPr>
            <w:r w:rsidRPr="002844F1">
              <w:rPr>
                <w:rFonts w:ascii="Times New Roman" w:hAnsi="Times New Roman"/>
                <w:sz w:val="20"/>
                <w:szCs w:val="20"/>
              </w:rPr>
              <w:t>нет</w:t>
            </w:r>
          </w:p>
        </w:tc>
      </w:tr>
      <w:tr w:rsidR="005476BA" w:rsidRPr="002844F1" w:rsidTr="00431BBB">
        <w:tc>
          <w:tcPr>
            <w:tcW w:w="517" w:type="dxa"/>
          </w:tcPr>
          <w:p w:rsidR="007273F4" w:rsidRPr="002844F1" w:rsidRDefault="00431BBB" w:rsidP="0093614F">
            <w:pPr>
              <w:spacing w:after="0"/>
              <w:jc w:val="right"/>
              <w:rPr>
                <w:rFonts w:ascii="Times New Roman" w:hAnsi="Times New Roman"/>
                <w:sz w:val="20"/>
                <w:szCs w:val="20"/>
              </w:rPr>
            </w:pPr>
            <w:r w:rsidRPr="002844F1">
              <w:rPr>
                <w:rFonts w:ascii="Times New Roman" w:hAnsi="Times New Roman"/>
                <w:sz w:val="20"/>
                <w:szCs w:val="20"/>
              </w:rPr>
              <w:t>2</w:t>
            </w:r>
          </w:p>
        </w:tc>
        <w:tc>
          <w:tcPr>
            <w:tcW w:w="2116" w:type="dxa"/>
          </w:tcPr>
          <w:p w:rsidR="007273F4" w:rsidRPr="002844F1" w:rsidRDefault="005476BA" w:rsidP="0093614F">
            <w:pPr>
              <w:spacing w:after="0"/>
              <w:jc w:val="right"/>
              <w:rPr>
                <w:rFonts w:ascii="Times New Roman" w:hAnsi="Times New Roman"/>
                <w:sz w:val="20"/>
                <w:szCs w:val="20"/>
              </w:rPr>
            </w:pPr>
            <w:r w:rsidRPr="002844F1">
              <w:rPr>
                <w:rFonts w:ascii="Times New Roman" w:hAnsi="Times New Roman"/>
                <w:sz w:val="20"/>
                <w:szCs w:val="20"/>
              </w:rPr>
              <w:t>Теплоснабжение</w:t>
            </w:r>
          </w:p>
        </w:tc>
        <w:tc>
          <w:tcPr>
            <w:tcW w:w="3116" w:type="dxa"/>
          </w:tcPr>
          <w:p w:rsidR="00D77142" w:rsidRPr="002844F1" w:rsidRDefault="00D77142" w:rsidP="00D77142">
            <w:pPr>
              <w:spacing w:after="0"/>
              <w:rPr>
                <w:rFonts w:ascii="Times New Roman" w:hAnsi="Times New Roman"/>
                <w:sz w:val="20"/>
                <w:szCs w:val="20"/>
              </w:rPr>
            </w:pPr>
            <w:r w:rsidRPr="002844F1">
              <w:rPr>
                <w:rFonts w:ascii="Times New Roman" w:hAnsi="Times New Roman"/>
                <w:sz w:val="20"/>
                <w:szCs w:val="20"/>
              </w:rPr>
              <w:t>ООО «АКС»,</w:t>
            </w:r>
          </w:p>
          <w:p w:rsidR="00D77142" w:rsidRPr="002844F1" w:rsidRDefault="00D77142" w:rsidP="00D77142">
            <w:pPr>
              <w:tabs>
                <w:tab w:val="left" w:pos="3972"/>
              </w:tabs>
              <w:rPr>
                <w:rFonts w:ascii="Times New Roman" w:hAnsi="Times New Roman"/>
                <w:sz w:val="20"/>
                <w:szCs w:val="20"/>
              </w:rPr>
            </w:pPr>
            <w:r w:rsidRPr="002844F1">
              <w:rPr>
                <w:rFonts w:ascii="Times New Roman" w:hAnsi="Times New Roman"/>
                <w:sz w:val="20"/>
                <w:szCs w:val="20"/>
              </w:rPr>
              <w:t>Начальник АЭС –</w:t>
            </w:r>
            <w:r w:rsidR="00477FD7" w:rsidRPr="002844F1">
              <w:rPr>
                <w:rFonts w:ascii="Times New Roman" w:hAnsi="Times New Roman"/>
                <w:sz w:val="20"/>
                <w:szCs w:val="20"/>
              </w:rPr>
              <w:t xml:space="preserve"> </w:t>
            </w:r>
            <w:r w:rsidRPr="002844F1">
              <w:rPr>
                <w:rFonts w:ascii="Times New Roman" w:hAnsi="Times New Roman"/>
                <w:sz w:val="20"/>
                <w:szCs w:val="20"/>
              </w:rPr>
              <w:t>Селезнев Е.Н- 8-914-550-53-684</w:t>
            </w:r>
          </w:p>
          <w:p w:rsidR="007273F4" w:rsidRPr="002844F1" w:rsidRDefault="007273F4" w:rsidP="0093614F">
            <w:pPr>
              <w:spacing w:after="0"/>
              <w:jc w:val="right"/>
              <w:rPr>
                <w:rFonts w:ascii="Times New Roman" w:hAnsi="Times New Roman"/>
                <w:sz w:val="20"/>
                <w:szCs w:val="20"/>
              </w:rPr>
            </w:pPr>
          </w:p>
        </w:tc>
        <w:tc>
          <w:tcPr>
            <w:tcW w:w="1163" w:type="dxa"/>
          </w:tcPr>
          <w:p w:rsidR="007273F4" w:rsidRPr="002844F1" w:rsidRDefault="005476BA" w:rsidP="0093614F">
            <w:pPr>
              <w:spacing w:after="0"/>
              <w:jc w:val="right"/>
              <w:rPr>
                <w:rFonts w:ascii="Times New Roman" w:hAnsi="Times New Roman"/>
                <w:sz w:val="20"/>
                <w:szCs w:val="20"/>
              </w:rPr>
            </w:pPr>
            <w:r w:rsidRPr="002844F1">
              <w:rPr>
                <w:rFonts w:ascii="Times New Roman" w:hAnsi="Times New Roman"/>
                <w:sz w:val="20"/>
                <w:szCs w:val="20"/>
              </w:rPr>
              <w:t>1</w:t>
            </w:r>
          </w:p>
        </w:tc>
        <w:tc>
          <w:tcPr>
            <w:tcW w:w="2127" w:type="dxa"/>
          </w:tcPr>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Аварийно-восстановительная       бригада -4 чел.</w:t>
            </w:r>
          </w:p>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Водитель -1 чел.</w:t>
            </w:r>
          </w:p>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Водитель -1 чел.</w:t>
            </w:r>
          </w:p>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Автокран-1 чел</w:t>
            </w:r>
          </w:p>
          <w:p w:rsidR="007273F4"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Водитель -1 чел.</w:t>
            </w:r>
          </w:p>
        </w:tc>
        <w:tc>
          <w:tcPr>
            <w:tcW w:w="3827" w:type="dxa"/>
          </w:tcPr>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АРТК - № 644 -1 ед.</w:t>
            </w:r>
          </w:p>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Манипулятор- 1ед.</w:t>
            </w:r>
          </w:p>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 xml:space="preserve">Газель « </w:t>
            </w:r>
            <w:proofErr w:type="spellStart"/>
            <w:r w:rsidRPr="002844F1">
              <w:rPr>
                <w:rFonts w:ascii="Times New Roman" w:hAnsi="Times New Roman"/>
                <w:sz w:val="20"/>
                <w:szCs w:val="20"/>
              </w:rPr>
              <w:t>Некст</w:t>
            </w:r>
            <w:proofErr w:type="spellEnd"/>
            <w:r w:rsidRPr="002844F1">
              <w:rPr>
                <w:rFonts w:ascii="Times New Roman" w:hAnsi="Times New Roman"/>
                <w:sz w:val="20"/>
                <w:szCs w:val="20"/>
              </w:rPr>
              <w:t>»</w:t>
            </w:r>
          </w:p>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 176 -1 ед.</w:t>
            </w:r>
          </w:p>
          <w:p w:rsidR="005476BA"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Кран №506</w:t>
            </w:r>
          </w:p>
          <w:p w:rsidR="007273F4" w:rsidRPr="002844F1" w:rsidRDefault="005476BA" w:rsidP="005476BA">
            <w:pPr>
              <w:spacing w:after="0"/>
              <w:jc w:val="right"/>
              <w:rPr>
                <w:rFonts w:ascii="Times New Roman" w:hAnsi="Times New Roman"/>
                <w:sz w:val="20"/>
                <w:szCs w:val="20"/>
              </w:rPr>
            </w:pPr>
            <w:r w:rsidRPr="002844F1">
              <w:rPr>
                <w:rFonts w:ascii="Times New Roman" w:hAnsi="Times New Roman"/>
                <w:sz w:val="20"/>
                <w:szCs w:val="20"/>
              </w:rPr>
              <w:t>ГАЗ 21 № 988 -1 ед. вакуумный автомобиль</w:t>
            </w:r>
          </w:p>
        </w:tc>
        <w:tc>
          <w:tcPr>
            <w:tcW w:w="1920" w:type="dxa"/>
          </w:tcPr>
          <w:p w:rsidR="007273F4" w:rsidRPr="002844F1" w:rsidRDefault="005476BA" w:rsidP="0093614F">
            <w:pPr>
              <w:spacing w:after="0"/>
              <w:jc w:val="right"/>
              <w:rPr>
                <w:rFonts w:ascii="Times New Roman" w:hAnsi="Times New Roman"/>
                <w:sz w:val="20"/>
                <w:szCs w:val="20"/>
              </w:rPr>
            </w:pPr>
            <w:r w:rsidRPr="002844F1">
              <w:rPr>
                <w:rFonts w:ascii="Times New Roman" w:hAnsi="Times New Roman"/>
                <w:sz w:val="20"/>
                <w:szCs w:val="20"/>
              </w:rPr>
              <w:t>нет</w:t>
            </w:r>
          </w:p>
        </w:tc>
      </w:tr>
      <w:tr w:rsidR="005476BA" w:rsidRPr="002844F1" w:rsidTr="00431BBB">
        <w:tc>
          <w:tcPr>
            <w:tcW w:w="517" w:type="dxa"/>
          </w:tcPr>
          <w:p w:rsidR="007273F4" w:rsidRPr="002844F1" w:rsidRDefault="00431BBB" w:rsidP="0093614F">
            <w:pPr>
              <w:spacing w:after="0"/>
              <w:jc w:val="right"/>
              <w:rPr>
                <w:rFonts w:ascii="Times New Roman" w:hAnsi="Times New Roman"/>
                <w:sz w:val="20"/>
                <w:szCs w:val="20"/>
              </w:rPr>
            </w:pPr>
            <w:r w:rsidRPr="002844F1">
              <w:rPr>
                <w:rFonts w:ascii="Times New Roman" w:hAnsi="Times New Roman"/>
                <w:sz w:val="20"/>
                <w:szCs w:val="20"/>
              </w:rPr>
              <w:t>3</w:t>
            </w:r>
          </w:p>
        </w:tc>
        <w:tc>
          <w:tcPr>
            <w:tcW w:w="2116" w:type="dxa"/>
          </w:tcPr>
          <w:p w:rsidR="007273F4" w:rsidRPr="002844F1" w:rsidRDefault="00D77142" w:rsidP="0093614F">
            <w:pPr>
              <w:spacing w:after="0"/>
              <w:jc w:val="right"/>
              <w:rPr>
                <w:rFonts w:ascii="Times New Roman" w:hAnsi="Times New Roman"/>
                <w:sz w:val="20"/>
                <w:szCs w:val="20"/>
              </w:rPr>
            </w:pPr>
            <w:r w:rsidRPr="002844F1">
              <w:rPr>
                <w:rFonts w:ascii="Times New Roman" w:hAnsi="Times New Roman"/>
                <w:sz w:val="20"/>
                <w:szCs w:val="20"/>
              </w:rPr>
              <w:t>Водоснабжение</w:t>
            </w:r>
          </w:p>
        </w:tc>
        <w:tc>
          <w:tcPr>
            <w:tcW w:w="3116" w:type="dxa"/>
          </w:tcPr>
          <w:p w:rsidR="007273F4" w:rsidRPr="002844F1" w:rsidRDefault="00D77142" w:rsidP="00431BBB">
            <w:pPr>
              <w:spacing w:after="0"/>
              <w:jc w:val="right"/>
              <w:rPr>
                <w:rFonts w:ascii="Times New Roman" w:hAnsi="Times New Roman"/>
                <w:sz w:val="20"/>
                <w:szCs w:val="20"/>
              </w:rPr>
            </w:pPr>
            <w:r w:rsidRPr="002844F1">
              <w:rPr>
                <w:rFonts w:ascii="Times New Roman" w:hAnsi="Times New Roman"/>
                <w:sz w:val="20"/>
                <w:szCs w:val="20"/>
              </w:rPr>
              <w:t>ООО «АКС»</w:t>
            </w:r>
          </w:p>
        </w:tc>
        <w:tc>
          <w:tcPr>
            <w:tcW w:w="1163" w:type="dxa"/>
          </w:tcPr>
          <w:p w:rsidR="007273F4" w:rsidRPr="002844F1" w:rsidRDefault="00D77142" w:rsidP="0093614F">
            <w:pPr>
              <w:spacing w:after="0"/>
              <w:jc w:val="right"/>
              <w:rPr>
                <w:rFonts w:ascii="Times New Roman" w:hAnsi="Times New Roman"/>
                <w:sz w:val="20"/>
                <w:szCs w:val="20"/>
              </w:rPr>
            </w:pPr>
            <w:r w:rsidRPr="002844F1">
              <w:rPr>
                <w:rFonts w:ascii="Times New Roman" w:hAnsi="Times New Roman"/>
                <w:sz w:val="20"/>
                <w:szCs w:val="20"/>
              </w:rPr>
              <w:t>6</w:t>
            </w:r>
          </w:p>
        </w:tc>
        <w:tc>
          <w:tcPr>
            <w:tcW w:w="2127" w:type="dxa"/>
          </w:tcPr>
          <w:p w:rsidR="007273F4"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26 чел.</w:t>
            </w:r>
          </w:p>
        </w:tc>
        <w:tc>
          <w:tcPr>
            <w:tcW w:w="3827" w:type="dxa"/>
          </w:tcPr>
          <w:p w:rsidR="00D77142" w:rsidRPr="002844F1" w:rsidRDefault="00D77142" w:rsidP="00D77142">
            <w:pPr>
              <w:spacing w:after="0"/>
              <w:jc w:val="right"/>
              <w:rPr>
                <w:rFonts w:ascii="Times New Roman" w:hAnsi="Times New Roman"/>
                <w:sz w:val="20"/>
                <w:szCs w:val="20"/>
              </w:rPr>
            </w:pPr>
            <w:r w:rsidRPr="002844F1">
              <w:rPr>
                <w:rFonts w:ascii="Times New Roman" w:hAnsi="Times New Roman"/>
                <w:sz w:val="20"/>
                <w:szCs w:val="20"/>
              </w:rPr>
              <w:t>- ГАЗ-3309</w:t>
            </w:r>
          </w:p>
          <w:p w:rsidR="00D77142" w:rsidRPr="002844F1" w:rsidRDefault="00D77142" w:rsidP="00D77142">
            <w:pPr>
              <w:spacing w:after="0"/>
              <w:jc w:val="right"/>
              <w:rPr>
                <w:rFonts w:ascii="Times New Roman" w:hAnsi="Times New Roman"/>
                <w:sz w:val="20"/>
                <w:szCs w:val="20"/>
              </w:rPr>
            </w:pPr>
            <w:r w:rsidRPr="002844F1">
              <w:rPr>
                <w:rFonts w:ascii="Times New Roman" w:hAnsi="Times New Roman"/>
                <w:sz w:val="20"/>
                <w:szCs w:val="20"/>
              </w:rPr>
              <w:t xml:space="preserve">- Вакуумный ГАЗ 53 </w:t>
            </w:r>
          </w:p>
          <w:p w:rsidR="00D77142" w:rsidRPr="002844F1" w:rsidRDefault="00D77142" w:rsidP="00D77142">
            <w:pPr>
              <w:spacing w:after="0"/>
              <w:jc w:val="right"/>
              <w:rPr>
                <w:rFonts w:ascii="Times New Roman" w:hAnsi="Times New Roman"/>
                <w:sz w:val="20"/>
                <w:szCs w:val="20"/>
              </w:rPr>
            </w:pPr>
            <w:r w:rsidRPr="002844F1">
              <w:rPr>
                <w:rFonts w:ascii="Times New Roman" w:hAnsi="Times New Roman"/>
                <w:sz w:val="20"/>
                <w:szCs w:val="20"/>
              </w:rPr>
              <w:t xml:space="preserve">- Насос МТЗ-80 </w:t>
            </w:r>
          </w:p>
          <w:p w:rsidR="00D77142" w:rsidRPr="002844F1" w:rsidRDefault="00D77142" w:rsidP="00D77142">
            <w:pPr>
              <w:spacing w:after="0"/>
              <w:jc w:val="right"/>
              <w:rPr>
                <w:rFonts w:ascii="Times New Roman" w:hAnsi="Times New Roman"/>
                <w:sz w:val="20"/>
                <w:szCs w:val="20"/>
              </w:rPr>
            </w:pPr>
            <w:r w:rsidRPr="002844F1">
              <w:rPr>
                <w:rFonts w:ascii="Times New Roman" w:hAnsi="Times New Roman"/>
                <w:sz w:val="20"/>
                <w:szCs w:val="20"/>
              </w:rPr>
              <w:t xml:space="preserve">- ПогрузчикZL-30Н </w:t>
            </w:r>
          </w:p>
          <w:p w:rsidR="00D77142" w:rsidRPr="002844F1" w:rsidRDefault="00431BBB" w:rsidP="00D77142">
            <w:pPr>
              <w:spacing w:after="0"/>
              <w:jc w:val="right"/>
              <w:rPr>
                <w:rFonts w:ascii="Times New Roman" w:hAnsi="Times New Roman"/>
                <w:sz w:val="20"/>
                <w:szCs w:val="20"/>
              </w:rPr>
            </w:pPr>
            <w:r w:rsidRPr="002844F1">
              <w:rPr>
                <w:rFonts w:ascii="Times New Roman" w:hAnsi="Times New Roman"/>
                <w:sz w:val="20"/>
                <w:szCs w:val="20"/>
              </w:rPr>
              <w:t xml:space="preserve">- </w:t>
            </w:r>
            <w:r w:rsidR="005958FF" w:rsidRPr="002844F1">
              <w:rPr>
                <w:rFonts w:ascii="Times New Roman" w:hAnsi="Times New Roman"/>
                <w:sz w:val="20"/>
                <w:szCs w:val="20"/>
              </w:rPr>
              <w:t>Б</w:t>
            </w:r>
            <w:r w:rsidR="005958FF">
              <w:rPr>
                <w:rFonts w:ascii="Times New Roman" w:hAnsi="Times New Roman"/>
                <w:sz w:val="20"/>
                <w:szCs w:val="20"/>
              </w:rPr>
              <w:t>у</w:t>
            </w:r>
            <w:r w:rsidR="005958FF" w:rsidRPr="002844F1">
              <w:rPr>
                <w:rFonts w:ascii="Times New Roman" w:hAnsi="Times New Roman"/>
                <w:sz w:val="20"/>
                <w:szCs w:val="20"/>
              </w:rPr>
              <w:t xml:space="preserve">ровая </w:t>
            </w:r>
            <w:r w:rsidRPr="002844F1">
              <w:rPr>
                <w:rFonts w:ascii="Times New Roman" w:hAnsi="Times New Roman"/>
                <w:sz w:val="20"/>
                <w:szCs w:val="20"/>
              </w:rPr>
              <w:t>установка МТЗ-82</w:t>
            </w:r>
          </w:p>
          <w:p w:rsidR="00D77142" w:rsidRPr="002844F1" w:rsidRDefault="00431BBB" w:rsidP="00D77142">
            <w:pPr>
              <w:spacing w:after="0"/>
              <w:jc w:val="right"/>
              <w:rPr>
                <w:rFonts w:ascii="Times New Roman" w:hAnsi="Times New Roman"/>
                <w:sz w:val="20"/>
                <w:szCs w:val="20"/>
              </w:rPr>
            </w:pPr>
            <w:r w:rsidRPr="002844F1">
              <w:rPr>
                <w:rFonts w:ascii="Times New Roman" w:hAnsi="Times New Roman"/>
                <w:sz w:val="20"/>
                <w:szCs w:val="20"/>
              </w:rPr>
              <w:t>- Экскаватор «Хитачи»</w:t>
            </w:r>
          </w:p>
          <w:p w:rsidR="00D77142" w:rsidRPr="002844F1" w:rsidRDefault="00D77142" w:rsidP="00D77142">
            <w:pPr>
              <w:spacing w:after="0"/>
              <w:jc w:val="right"/>
              <w:rPr>
                <w:rFonts w:ascii="Times New Roman" w:hAnsi="Times New Roman"/>
                <w:sz w:val="20"/>
                <w:szCs w:val="20"/>
              </w:rPr>
            </w:pPr>
            <w:r w:rsidRPr="002844F1">
              <w:rPr>
                <w:rFonts w:ascii="Times New Roman" w:hAnsi="Times New Roman"/>
                <w:sz w:val="20"/>
                <w:szCs w:val="20"/>
              </w:rPr>
              <w:t xml:space="preserve">- </w:t>
            </w:r>
            <w:proofErr w:type="spellStart"/>
            <w:r w:rsidRPr="002844F1">
              <w:rPr>
                <w:rFonts w:ascii="Times New Roman" w:hAnsi="Times New Roman"/>
                <w:sz w:val="20"/>
                <w:szCs w:val="20"/>
              </w:rPr>
              <w:t>гидромоло</w:t>
            </w:r>
            <w:r w:rsidR="00431BBB" w:rsidRPr="002844F1">
              <w:rPr>
                <w:rFonts w:ascii="Times New Roman" w:hAnsi="Times New Roman"/>
                <w:sz w:val="20"/>
                <w:szCs w:val="20"/>
              </w:rPr>
              <w:t>т</w:t>
            </w:r>
            <w:proofErr w:type="spellEnd"/>
            <w:r w:rsidR="00431BBB" w:rsidRPr="002844F1">
              <w:rPr>
                <w:rFonts w:ascii="Times New Roman" w:hAnsi="Times New Roman"/>
                <w:sz w:val="20"/>
                <w:szCs w:val="20"/>
              </w:rPr>
              <w:t xml:space="preserve"> ЭО-ЕК 18</w:t>
            </w:r>
            <w:r w:rsidRPr="002844F1">
              <w:rPr>
                <w:rFonts w:ascii="Times New Roman" w:hAnsi="Times New Roman"/>
                <w:sz w:val="20"/>
                <w:szCs w:val="20"/>
              </w:rPr>
              <w:t xml:space="preserve"> </w:t>
            </w:r>
          </w:p>
          <w:p w:rsidR="00D77142" w:rsidRPr="002844F1" w:rsidRDefault="00431BBB" w:rsidP="00D77142">
            <w:pPr>
              <w:spacing w:after="0"/>
              <w:jc w:val="right"/>
              <w:rPr>
                <w:rFonts w:ascii="Times New Roman" w:hAnsi="Times New Roman"/>
                <w:sz w:val="20"/>
                <w:szCs w:val="20"/>
              </w:rPr>
            </w:pPr>
            <w:r w:rsidRPr="002844F1">
              <w:rPr>
                <w:rFonts w:ascii="Times New Roman" w:hAnsi="Times New Roman"/>
                <w:sz w:val="20"/>
                <w:szCs w:val="20"/>
              </w:rPr>
              <w:t>- ФОТОН (трактор)</w:t>
            </w:r>
          </w:p>
          <w:p w:rsidR="00D77142" w:rsidRPr="002844F1" w:rsidRDefault="00431BBB" w:rsidP="00D77142">
            <w:pPr>
              <w:spacing w:after="0"/>
              <w:jc w:val="right"/>
              <w:rPr>
                <w:rFonts w:ascii="Times New Roman" w:hAnsi="Times New Roman"/>
                <w:sz w:val="20"/>
                <w:szCs w:val="20"/>
              </w:rPr>
            </w:pPr>
            <w:r w:rsidRPr="002844F1">
              <w:rPr>
                <w:rFonts w:ascii="Times New Roman" w:hAnsi="Times New Roman"/>
                <w:sz w:val="20"/>
                <w:szCs w:val="20"/>
              </w:rPr>
              <w:t>- По запросу выделяется САГ АДД-</w:t>
            </w:r>
            <w:r w:rsidR="00D77142" w:rsidRPr="002844F1">
              <w:rPr>
                <w:rFonts w:ascii="Times New Roman" w:hAnsi="Times New Roman"/>
                <w:sz w:val="20"/>
                <w:szCs w:val="20"/>
              </w:rPr>
              <w:t>4004 ИУ</w:t>
            </w:r>
            <w:proofErr w:type="gramStart"/>
            <w:r w:rsidR="00D77142" w:rsidRPr="002844F1">
              <w:rPr>
                <w:rFonts w:ascii="Times New Roman" w:hAnsi="Times New Roman"/>
                <w:sz w:val="20"/>
                <w:szCs w:val="20"/>
              </w:rPr>
              <w:t>1</w:t>
            </w:r>
            <w:proofErr w:type="gramEnd"/>
            <w:r w:rsidR="00D77142" w:rsidRPr="002844F1">
              <w:rPr>
                <w:rFonts w:ascii="Times New Roman" w:hAnsi="Times New Roman"/>
                <w:sz w:val="20"/>
                <w:szCs w:val="20"/>
              </w:rPr>
              <w:t xml:space="preserve"> </w:t>
            </w:r>
          </w:p>
          <w:p w:rsidR="00D77142" w:rsidRPr="002844F1" w:rsidRDefault="00D77142" w:rsidP="00D77142">
            <w:pPr>
              <w:spacing w:after="0"/>
              <w:jc w:val="right"/>
              <w:rPr>
                <w:rFonts w:ascii="Times New Roman" w:hAnsi="Times New Roman"/>
                <w:sz w:val="20"/>
                <w:szCs w:val="20"/>
              </w:rPr>
            </w:pPr>
            <w:r w:rsidRPr="002844F1">
              <w:rPr>
                <w:rFonts w:ascii="Times New Roman" w:hAnsi="Times New Roman"/>
                <w:sz w:val="20"/>
                <w:szCs w:val="20"/>
              </w:rPr>
              <w:t xml:space="preserve">- Автокран МАЗ КС 55732 </w:t>
            </w:r>
          </w:p>
          <w:p w:rsidR="007273F4" w:rsidRPr="002844F1" w:rsidRDefault="00D77142" w:rsidP="00431BBB">
            <w:pPr>
              <w:spacing w:after="0"/>
              <w:jc w:val="right"/>
              <w:rPr>
                <w:rFonts w:ascii="Times New Roman" w:hAnsi="Times New Roman"/>
                <w:sz w:val="20"/>
                <w:szCs w:val="20"/>
              </w:rPr>
            </w:pPr>
            <w:r w:rsidRPr="002844F1">
              <w:rPr>
                <w:rFonts w:ascii="Times New Roman" w:hAnsi="Times New Roman"/>
                <w:sz w:val="20"/>
                <w:szCs w:val="20"/>
              </w:rPr>
              <w:t>- Самосвал КАМАЗ 55111</w:t>
            </w:r>
          </w:p>
        </w:tc>
        <w:tc>
          <w:tcPr>
            <w:tcW w:w="1920" w:type="dxa"/>
          </w:tcPr>
          <w:p w:rsidR="007273F4" w:rsidRPr="002844F1" w:rsidRDefault="00431BBB" w:rsidP="0093614F">
            <w:pPr>
              <w:spacing w:after="0"/>
              <w:jc w:val="right"/>
              <w:rPr>
                <w:rFonts w:ascii="Times New Roman" w:hAnsi="Times New Roman"/>
                <w:sz w:val="20"/>
                <w:szCs w:val="20"/>
              </w:rPr>
            </w:pPr>
            <w:r w:rsidRPr="002844F1">
              <w:rPr>
                <w:rFonts w:ascii="Times New Roman" w:hAnsi="Times New Roman"/>
                <w:sz w:val="20"/>
                <w:szCs w:val="20"/>
              </w:rPr>
              <w:t>2</w:t>
            </w:r>
          </w:p>
        </w:tc>
      </w:tr>
      <w:tr w:rsidR="005476BA" w:rsidRPr="002844F1" w:rsidTr="00431BBB">
        <w:tc>
          <w:tcPr>
            <w:tcW w:w="517" w:type="dxa"/>
          </w:tcPr>
          <w:p w:rsidR="007273F4" w:rsidRPr="002844F1" w:rsidRDefault="00431BBB" w:rsidP="0093614F">
            <w:pPr>
              <w:spacing w:after="0"/>
              <w:jc w:val="right"/>
              <w:rPr>
                <w:rFonts w:ascii="Times New Roman" w:hAnsi="Times New Roman"/>
                <w:sz w:val="20"/>
                <w:szCs w:val="20"/>
              </w:rPr>
            </w:pPr>
            <w:r w:rsidRPr="002844F1">
              <w:rPr>
                <w:rFonts w:ascii="Times New Roman" w:hAnsi="Times New Roman"/>
                <w:sz w:val="20"/>
                <w:szCs w:val="20"/>
              </w:rPr>
              <w:t>4</w:t>
            </w:r>
          </w:p>
        </w:tc>
        <w:tc>
          <w:tcPr>
            <w:tcW w:w="2116" w:type="dxa"/>
          </w:tcPr>
          <w:p w:rsidR="007273F4" w:rsidRPr="002844F1" w:rsidRDefault="00D77142" w:rsidP="0093614F">
            <w:pPr>
              <w:spacing w:after="0"/>
              <w:jc w:val="right"/>
              <w:rPr>
                <w:rFonts w:ascii="Times New Roman" w:hAnsi="Times New Roman"/>
                <w:sz w:val="20"/>
                <w:szCs w:val="20"/>
              </w:rPr>
            </w:pPr>
            <w:r w:rsidRPr="002844F1">
              <w:rPr>
                <w:rFonts w:ascii="Times New Roman" w:hAnsi="Times New Roman"/>
                <w:sz w:val="20"/>
                <w:szCs w:val="20"/>
              </w:rPr>
              <w:t>Водоотведение</w:t>
            </w:r>
          </w:p>
        </w:tc>
        <w:tc>
          <w:tcPr>
            <w:tcW w:w="3116" w:type="dxa"/>
          </w:tcPr>
          <w:p w:rsidR="007273F4" w:rsidRPr="002844F1" w:rsidRDefault="00D77142" w:rsidP="0093614F">
            <w:pPr>
              <w:spacing w:after="0"/>
              <w:jc w:val="right"/>
              <w:rPr>
                <w:rFonts w:ascii="Times New Roman" w:hAnsi="Times New Roman"/>
                <w:sz w:val="20"/>
                <w:szCs w:val="20"/>
              </w:rPr>
            </w:pPr>
            <w:r w:rsidRPr="002844F1">
              <w:rPr>
                <w:rFonts w:ascii="Times New Roman" w:hAnsi="Times New Roman"/>
                <w:sz w:val="20"/>
                <w:szCs w:val="20"/>
              </w:rPr>
              <w:t>ООО «АКС»</w:t>
            </w:r>
          </w:p>
        </w:tc>
        <w:tc>
          <w:tcPr>
            <w:tcW w:w="1163" w:type="dxa"/>
          </w:tcPr>
          <w:p w:rsidR="007273F4" w:rsidRPr="002844F1" w:rsidRDefault="00D77142" w:rsidP="0093614F">
            <w:pPr>
              <w:spacing w:after="0"/>
              <w:jc w:val="right"/>
              <w:rPr>
                <w:rFonts w:ascii="Times New Roman" w:hAnsi="Times New Roman"/>
                <w:sz w:val="20"/>
                <w:szCs w:val="20"/>
              </w:rPr>
            </w:pPr>
            <w:r w:rsidRPr="002844F1">
              <w:rPr>
                <w:rFonts w:ascii="Times New Roman" w:hAnsi="Times New Roman"/>
                <w:sz w:val="20"/>
                <w:szCs w:val="20"/>
              </w:rPr>
              <w:t>5</w:t>
            </w:r>
          </w:p>
        </w:tc>
        <w:tc>
          <w:tcPr>
            <w:tcW w:w="2127" w:type="dxa"/>
          </w:tcPr>
          <w:p w:rsidR="007273F4" w:rsidRPr="002844F1" w:rsidRDefault="00431BBB" w:rsidP="0093614F">
            <w:pPr>
              <w:spacing w:after="0"/>
              <w:jc w:val="right"/>
              <w:rPr>
                <w:rFonts w:ascii="Times New Roman" w:hAnsi="Times New Roman"/>
                <w:sz w:val="20"/>
                <w:szCs w:val="20"/>
              </w:rPr>
            </w:pPr>
            <w:r w:rsidRPr="002844F1">
              <w:rPr>
                <w:rFonts w:ascii="Times New Roman" w:hAnsi="Times New Roman"/>
                <w:sz w:val="20"/>
                <w:szCs w:val="20"/>
              </w:rPr>
              <w:t>22 чел.</w:t>
            </w:r>
          </w:p>
        </w:tc>
        <w:tc>
          <w:tcPr>
            <w:tcW w:w="3827" w:type="dxa"/>
          </w:tcPr>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ГАЗ-3309</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Вакуумный ГАЗ 53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Насос МТЗ-80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ПогрузчикZL-30Н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w:t>
            </w:r>
            <w:r w:rsidR="005958FF" w:rsidRPr="002844F1">
              <w:rPr>
                <w:rFonts w:ascii="Times New Roman" w:hAnsi="Times New Roman"/>
                <w:sz w:val="20"/>
                <w:szCs w:val="20"/>
              </w:rPr>
              <w:t>Б</w:t>
            </w:r>
            <w:r w:rsidR="005958FF">
              <w:rPr>
                <w:rFonts w:ascii="Times New Roman" w:hAnsi="Times New Roman"/>
                <w:sz w:val="20"/>
                <w:szCs w:val="20"/>
              </w:rPr>
              <w:t>у</w:t>
            </w:r>
            <w:r w:rsidR="005958FF" w:rsidRPr="002844F1">
              <w:rPr>
                <w:rFonts w:ascii="Times New Roman" w:hAnsi="Times New Roman"/>
                <w:sz w:val="20"/>
                <w:szCs w:val="20"/>
              </w:rPr>
              <w:t xml:space="preserve">ровая </w:t>
            </w:r>
            <w:r w:rsidRPr="002844F1">
              <w:rPr>
                <w:rFonts w:ascii="Times New Roman" w:hAnsi="Times New Roman"/>
                <w:sz w:val="20"/>
                <w:szCs w:val="20"/>
              </w:rPr>
              <w:t>установка МТЗ-82</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lastRenderedPageBreak/>
              <w:t>- Экскаватор «Хитачи»</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w:t>
            </w:r>
            <w:proofErr w:type="spellStart"/>
            <w:r w:rsidRPr="002844F1">
              <w:rPr>
                <w:rFonts w:ascii="Times New Roman" w:hAnsi="Times New Roman"/>
                <w:sz w:val="20"/>
                <w:szCs w:val="20"/>
              </w:rPr>
              <w:t>гидромолот</w:t>
            </w:r>
            <w:proofErr w:type="spellEnd"/>
            <w:r w:rsidRPr="002844F1">
              <w:rPr>
                <w:rFonts w:ascii="Times New Roman" w:hAnsi="Times New Roman"/>
                <w:sz w:val="20"/>
                <w:szCs w:val="20"/>
              </w:rPr>
              <w:t xml:space="preserve"> ЭО-ЕК 18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ФОТОН (трактор)</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По запросу выделяется САГ АДД-4004 ИУ</w:t>
            </w:r>
            <w:proofErr w:type="gramStart"/>
            <w:r w:rsidRPr="002844F1">
              <w:rPr>
                <w:rFonts w:ascii="Times New Roman" w:hAnsi="Times New Roman"/>
                <w:sz w:val="20"/>
                <w:szCs w:val="20"/>
              </w:rPr>
              <w:t>1</w:t>
            </w:r>
            <w:proofErr w:type="gramEnd"/>
            <w:r w:rsidRPr="002844F1">
              <w:rPr>
                <w:rFonts w:ascii="Times New Roman" w:hAnsi="Times New Roman"/>
                <w:sz w:val="20"/>
                <w:szCs w:val="20"/>
              </w:rPr>
              <w:t xml:space="preserve">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Автокран МАЗ КС 55732 </w:t>
            </w:r>
          </w:p>
          <w:p w:rsidR="007273F4"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Самосвал КАМАЗ 55111</w:t>
            </w:r>
          </w:p>
        </w:tc>
        <w:tc>
          <w:tcPr>
            <w:tcW w:w="1920" w:type="dxa"/>
          </w:tcPr>
          <w:p w:rsidR="007273F4" w:rsidRPr="002844F1" w:rsidRDefault="00431BBB" w:rsidP="0093614F">
            <w:pPr>
              <w:spacing w:after="0"/>
              <w:jc w:val="right"/>
              <w:rPr>
                <w:rFonts w:ascii="Times New Roman" w:hAnsi="Times New Roman"/>
                <w:sz w:val="20"/>
                <w:szCs w:val="20"/>
              </w:rPr>
            </w:pPr>
            <w:r w:rsidRPr="002844F1">
              <w:rPr>
                <w:rFonts w:ascii="Times New Roman" w:hAnsi="Times New Roman"/>
                <w:sz w:val="20"/>
                <w:szCs w:val="20"/>
              </w:rPr>
              <w:lastRenderedPageBreak/>
              <w:t>нет</w:t>
            </w:r>
          </w:p>
        </w:tc>
      </w:tr>
      <w:tr w:rsidR="005476BA" w:rsidRPr="002844F1" w:rsidTr="00431BBB">
        <w:tc>
          <w:tcPr>
            <w:tcW w:w="517" w:type="dxa"/>
          </w:tcPr>
          <w:p w:rsidR="007273F4" w:rsidRPr="002844F1" w:rsidRDefault="00431BBB" w:rsidP="0093614F">
            <w:pPr>
              <w:spacing w:after="0"/>
              <w:jc w:val="right"/>
              <w:rPr>
                <w:rFonts w:ascii="Times New Roman" w:hAnsi="Times New Roman"/>
                <w:sz w:val="20"/>
                <w:szCs w:val="20"/>
              </w:rPr>
            </w:pPr>
            <w:r w:rsidRPr="002844F1">
              <w:rPr>
                <w:rFonts w:ascii="Times New Roman" w:hAnsi="Times New Roman"/>
                <w:sz w:val="20"/>
                <w:szCs w:val="20"/>
              </w:rPr>
              <w:lastRenderedPageBreak/>
              <w:t>5</w:t>
            </w:r>
          </w:p>
        </w:tc>
        <w:tc>
          <w:tcPr>
            <w:tcW w:w="2116" w:type="dxa"/>
          </w:tcPr>
          <w:p w:rsidR="007273F4" w:rsidRPr="002844F1" w:rsidRDefault="00431BBB" w:rsidP="0093614F">
            <w:pPr>
              <w:spacing w:after="0"/>
              <w:jc w:val="right"/>
              <w:rPr>
                <w:rFonts w:ascii="Times New Roman" w:hAnsi="Times New Roman"/>
                <w:sz w:val="20"/>
                <w:szCs w:val="20"/>
              </w:rPr>
            </w:pPr>
            <w:r w:rsidRPr="002844F1">
              <w:rPr>
                <w:rFonts w:ascii="Times New Roman" w:hAnsi="Times New Roman"/>
                <w:sz w:val="20"/>
                <w:szCs w:val="20"/>
              </w:rPr>
              <w:t>Электроснабжение</w:t>
            </w:r>
          </w:p>
        </w:tc>
        <w:tc>
          <w:tcPr>
            <w:tcW w:w="3116" w:type="dxa"/>
          </w:tcPr>
          <w:p w:rsidR="007273F4" w:rsidRPr="002844F1" w:rsidRDefault="00431BBB" w:rsidP="0093614F">
            <w:pPr>
              <w:spacing w:after="0"/>
              <w:jc w:val="right"/>
              <w:rPr>
                <w:rFonts w:ascii="Times New Roman" w:hAnsi="Times New Roman"/>
                <w:sz w:val="20"/>
                <w:szCs w:val="20"/>
              </w:rPr>
            </w:pPr>
            <w:r w:rsidRPr="002844F1">
              <w:rPr>
                <w:rFonts w:ascii="Times New Roman" w:hAnsi="Times New Roman"/>
                <w:sz w:val="20"/>
                <w:szCs w:val="20"/>
              </w:rPr>
              <w:t>ООО «АКС»</w:t>
            </w:r>
          </w:p>
        </w:tc>
        <w:tc>
          <w:tcPr>
            <w:tcW w:w="1163" w:type="dxa"/>
          </w:tcPr>
          <w:p w:rsidR="007273F4" w:rsidRPr="002844F1" w:rsidRDefault="00431BBB" w:rsidP="0093614F">
            <w:pPr>
              <w:spacing w:after="0"/>
              <w:jc w:val="right"/>
              <w:rPr>
                <w:rFonts w:ascii="Times New Roman" w:hAnsi="Times New Roman"/>
                <w:sz w:val="20"/>
                <w:szCs w:val="20"/>
              </w:rPr>
            </w:pPr>
            <w:r w:rsidRPr="002844F1">
              <w:rPr>
                <w:rFonts w:ascii="Times New Roman" w:hAnsi="Times New Roman"/>
                <w:sz w:val="20"/>
                <w:szCs w:val="20"/>
              </w:rPr>
              <w:t>4</w:t>
            </w:r>
          </w:p>
        </w:tc>
        <w:tc>
          <w:tcPr>
            <w:tcW w:w="2127" w:type="dxa"/>
          </w:tcPr>
          <w:p w:rsidR="007273F4" w:rsidRPr="002844F1" w:rsidRDefault="00477FD7" w:rsidP="0093614F">
            <w:pPr>
              <w:spacing w:after="0"/>
              <w:jc w:val="right"/>
              <w:rPr>
                <w:rFonts w:ascii="Times New Roman" w:hAnsi="Times New Roman"/>
                <w:sz w:val="20"/>
                <w:szCs w:val="20"/>
              </w:rPr>
            </w:pPr>
            <w:r w:rsidRPr="002844F1">
              <w:rPr>
                <w:rFonts w:ascii="Times New Roman" w:hAnsi="Times New Roman"/>
                <w:sz w:val="20"/>
                <w:szCs w:val="20"/>
              </w:rPr>
              <w:t>20 чел.</w:t>
            </w:r>
          </w:p>
        </w:tc>
        <w:tc>
          <w:tcPr>
            <w:tcW w:w="3827" w:type="dxa"/>
          </w:tcPr>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Автокран МАЗ КС 55732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Зил-433362 Ап-17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УАЗ-390995 Фургон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УАЗ-39099 Фургон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Трактор МТЗ-82 транспортный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Прицеп-роспуск Р-4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Прицеп 2ПТС-4 </w:t>
            </w:r>
          </w:p>
          <w:p w:rsidR="00431BBB"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xml:space="preserve">- Экскаватор МТЗ-82(ЭО2621) </w:t>
            </w:r>
          </w:p>
          <w:p w:rsidR="007273F4" w:rsidRPr="002844F1" w:rsidRDefault="00431BBB" w:rsidP="00431BBB">
            <w:pPr>
              <w:spacing w:after="0"/>
              <w:jc w:val="right"/>
              <w:rPr>
                <w:rFonts w:ascii="Times New Roman" w:hAnsi="Times New Roman"/>
                <w:sz w:val="20"/>
                <w:szCs w:val="20"/>
              </w:rPr>
            </w:pPr>
            <w:r w:rsidRPr="002844F1">
              <w:rPr>
                <w:rFonts w:ascii="Times New Roman" w:hAnsi="Times New Roman"/>
                <w:sz w:val="20"/>
                <w:szCs w:val="20"/>
              </w:rPr>
              <w:t>- Фургон ГАЗ-3309 лаборатория</w:t>
            </w:r>
          </w:p>
        </w:tc>
        <w:tc>
          <w:tcPr>
            <w:tcW w:w="1920" w:type="dxa"/>
          </w:tcPr>
          <w:p w:rsidR="007273F4" w:rsidRPr="002844F1" w:rsidRDefault="007273F4" w:rsidP="0093614F">
            <w:pPr>
              <w:spacing w:after="0"/>
              <w:jc w:val="right"/>
              <w:rPr>
                <w:rFonts w:ascii="Times New Roman" w:hAnsi="Times New Roman"/>
                <w:sz w:val="20"/>
                <w:szCs w:val="20"/>
              </w:rPr>
            </w:pPr>
          </w:p>
        </w:tc>
      </w:tr>
    </w:tbl>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276BCB" w:rsidRPr="002844F1" w:rsidRDefault="00276BCB" w:rsidP="00512989">
      <w:pPr>
        <w:spacing w:after="0" w:line="240" w:lineRule="auto"/>
        <w:jc w:val="right"/>
        <w:rPr>
          <w:rFonts w:ascii="Times New Roman" w:eastAsia="Times New Roman" w:hAnsi="Times New Roman"/>
          <w:sz w:val="24"/>
          <w:szCs w:val="24"/>
          <w:lang w:eastAsia="ru-RU"/>
        </w:rPr>
      </w:pPr>
    </w:p>
    <w:p w:rsidR="00276BCB" w:rsidRPr="002844F1" w:rsidRDefault="00276BCB" w:rsidP="00512989">
      <w:pPr>
        <w:spacing w:after="0" w:line="240" w:lineRule="auto"/>
        <w:jc w:val="right"/>
        <w:rPr>
          <w:rFonts w:ascii="Times New Roman" w:eastAsia="Times New Roman" w:hAnsi="Times New Roman"/>
          <w:sz w:val="24"/>
          <w:szCs w:val="24"/>
          <w:lang w:eastAsia="ru-RU"/>
        </w:rPr>
      </w:pPr>
    </w:p>
    <w:p w:rsidR="00276BCB" w:rsidRPr="002844F1" w:rsidRDefault="00276BCB"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477FD7" w:rsidRPr="002844F1" w:rsidRDefault="00477FD7"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Default="007273F4" w:rsidP="00512989">
      <w:pPr>
        <w:spacing w:after="0" w:line="240" w:lineRule="auto"/>
        <w:jc w:val="right"/>
        <w:rPr>
          <w:rFonts w:ascii="Times New Roman" w:eastAsia="Times New Roman" w:hAnsi="Times New Roman"/>
          <w:sz w:val="24"/>
          <w:szCs w:val="24"/>
          <w:lang w:eastAsia="ru-RU"/>
        </w:rPr>
      </w:pPr>
    </w:p>
    <w:p w:rsidR="00EE3EE3" w:rsidRDefault="00EE3EE3" w:rsidP="00512989">
      <w:pPr>
        <w:spacing w:after="0" w:line="240" w:lineRule="auto"/>
        <w:jc w:val="right"/>
        <w:rPr>
          <w:rFonts w:ascii="Times New Roman" w:eastAsia="Times New Roman" w:hAnsi="Times New Roman"/>
          <w:sz w:val="24"/>
          <w:szCs w:val="24"/>
          <w:lang w:eastAsia="ru-RU"/>
        </w:rPr>
      </w:pPr>
    </w:p>
    <w:p w:rsidR="00EE3EE3" w:rsidRDefault="00EE3EE3" w:rsidP="00512989">
      <w:pPr>
        <w:spacing w:after="0" w:line="240" w:lineRule="auto"/>
        <w:jc w:val="right"/>
        <w:rPr>
          <w:rFonts w:ascii="Times New Roman" w:eastAsia="Times New Roman" w:hAnsi="Times New Roman"/>
          <w:sz w:val="24"/>
          <w:szCs w:val="24"/>
          <w:lang w:eastAsia="ru-RU"/>
        </w:rPr>
      </w:pPr>
    </w:p>
    <w:p w:rsidR="00EE3EE3" w:rsidRPr="002844F1" w:rsidRDefault="00EE3EE3"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73F4" w:rsidRPr="002844F1" w:rsidRDefault="007273F4" w:rsidP="00512989">
      <w:pPr>
        <w:spacing w:after="0" w:line="240" w:lineRule="auto"/>
        <w:jc w:val="right"/>
        <w:rPr>
          <w:rFonts w:ascii="Times New Roman" w:eastAsia="Times New Roman" w:hAnsi="Times New Roman"/>
          <w:sz w:val="24"/>
          <w:szCs w:val="24"/>
          <w:lang w:eastAsia="ru-RU"/>
        </w:rPr>
      </w:pPr>
    </w:p>
    <w:p w:rsidR="00720235" w:rsidRPr="002844F1" w:rsidRDefault="00720235" w:rsidP="00720235">
      <w:pPr>
        <w:spacing w:after="0"/>
        <w:jc w:val="right"/>
        <w:rPr>
          <w:rFonts w:ascii="Times New Roman" w:hAnsi="Times New Roman"/>
          <w:sz w:val="24"/>
          <w:szCs w:val="24"/>
        </w:rPr>
      </w:pPr>
      <w:r w:rsidRPr="002844F1">
        <w:rPr>
          <w:rFonts w:ascii="Times New Roman" w:hAnsi="Times New Roman"/>
          <w:sz w:val="24"/>
          <w:szCs w:val="24"/>
        </w:rPr>
        <w:lastRenderedPageBreak/>
        <w:t>Приложение №</w:t>
      </w:r>
      <w:r>
        <w:rPr>
          <w:rFonts w:ascii="Times New Roman" w:hAnsi="Times New Roman"/>
          <w:sz w:val="24"/>
          <w:szCs w:val="24"/>
        </w:rPr>
        <w:t xml:space="preserve">4 </w:t>
      </w:r>
      <w:r w:rsidRPr="002844F1">
        <w:rPr>
          <w:rFonts w:ascii="Times New Roman" w:hAnsi="Times New Roman"/>
          <w:sz w:val="24"/>
          <w:szCs w:val="24"/>
        </w:rPr>
        <w:t xml:space="preserve">к </w:t>
      </w:r>
      <w:r>
        <w:rPr>
          <w:rFonts w:ascii="Times New Roman" w:hAnsi="Times New Roman"/>
          <w:sz w:val="24"/>
          <w:szCs w:val="24"/>
        </w:rPr>
        <w:t>Порядку</w:t>
      </w:r>
    </w:p>
    <w:p w:rsidR="00512989" w:rsidRPr="002844F1" w:rsidRDefault="00512989" w:rsidP="00512989">
      <w:pPr>
        <w:spacing w:after="0" w:line="240" w:lineRule="auto"/>
        <w:jc w:val="center"/>
        <w:rPr>
          <w:rFonts w:ascii="Times New Roman" w:eastAsia="Times New Roman" w:hAnsi="Times New Roman"/>
          <w:b/>
          <w:sz w:val="24"/>
          <w:szCs w:val="24"/>
          <w:lang w:eastAsia="ru-RU"/>
        </w:rPr>
      </w:pPr>
    </w:p>
    <w:p w:rsidR="00512989" w:rsidRPr="002844F1" w:rsidRDefault="00512989" w:rsidP="00512989">
      <w:pPr>
        <w:spacing w:after="0" w:line="240" w:lineRule="auto"/>
        <w:jc w:val="center"/>
        <w:rPr>
          <w:rFonts w:ascii="Times New Roman" w:eastAsia="Times New Roman" w:hAnsi="Times New Roman"/>
          <w:b/>
          <w:sz w:val="24"/>
          <w:szCs w:val="24"/>
          <w:lang w:eastAsia="ru-RU"/>
        </w:rPr>
      </w:pPr>
      <w:r w:rsidRPr="002844F1">
        <w:rPr>
          <w:rFonts w:ascii="Times New Roman" w:eastAsia="Times New Roman" w:hAnsi="Times New Roman"/>
          <w:b/>
          <w:sz w:val="24"/>
          <w:szCs w:val="24"/>
          <w:lang w:eastAsia="ru-RU"/>
        </w:rPr>
        <w:t>СХЕМА</w:t>
      </w:r>
    </w:p>
    <w:p w:rsidR="00512989" w:rsidRPr="002844F1" w:rsidRDefault="00512989" w:rsidP="00512989">
      <w:pPr>
        <w:tabs>
          <w:tab w:val="left" w:pos="1575"/>
        </w:tabs>
        <w:spacing w:after="0" w:line="240" w:lineRule="auto"/>
        <w:jc w:val="center"/>
        <w:rPr>
          <w:rFonts w:ascii="Times New Roman" w:eastAsia="Times New Roman" w:hAnsi="Times New Roman"/>
          <w:sz w:val="24"/>
          <w:szCs w:val="24"/>
          <w:lang w:eastAsia="ru-RU"/>
        </w:rPr>
      </w:pPr>
      <w:r w:rsidRPr="002844F1">
        <w:rPr>
          <w:rFonts w:ascii="Times New Roman" w:eastAsia="Times New Roman" w:hAnsi="Times New Roman"/>
          <w:sz w:val="24"/>
          <w:szCs w:val="24"/>
          <w:lang w:eastAsia="ru-RU"/>
        </w:rPr>
        <w:t>взаимодействия при угрозе и ликвидации технологических нарушений на объектах ресурсоснабжения</w:t>
      </w:r>
    </w:p>
    <w:p w:rsidR="00512989" w:rsidRPr="002844F1" w:rsidRDefault="00512989" w:rsidP="00512989">
      <w:pPr>
        <w:tabs>
          <w:tab w:val="left" w:pos="1575"/>
        </w:tabs>
        <w:spacing w:after="0" w:line="240" w:lineRule="auto"/>
        <w:jc w:val="center"/>
        <w:rPr>
          <w:rFonts w:ascii="Times New Roman" w:eastAsia="Times New Roman" w:hAnsi="Times New Roman"/>
          <w:sz w:val="24"/>
          <w:szCs w:val="24"/>
          <w:lang w:eastAsia="ru-RU"/>
        </w:rPr>
      </w:pPr>
      <w:r w:rsidRPr="002844F1">
        <w:rPr>
          <w:rFonts w:ascii="Times New Roman" w:eastAsia="Times New Roman" w:hAnsi="Times New Roman"/>
          <w:sz w:val="24"/>
          <w:szCs w:val="24"/>
          <w:lang w:eastAsia="ru-RU"/>
        </w:rPr>
        <w:t>городского округа города Благовещенска</w:t>
      </w:r>
    </w:p>
    <w:p w:rsidR="00512989" w:rsidRPr="002844F1" w:rsidRDefault="000E0B80" w:rsidP="00944DD9">
      <w:pPr>
        <w:tabs>
          <w:tab w:val="left" w:pos="1575"/>
        </w:tabs>
        <w:spacing w:after="0" w:line="240" w:lineRule="auto"/>
        <w:rPr>
          <w:rFonts w:ascii="Times New Roman" w:eastAsia="Times New Roman" w:hAnsi="Times New Roman"/>
          <w:sz w:val="24"/>
          <w:szCs w:val="24"/>
          <w:lang w:eastAsia="ru-RU"/>
        </w:rPr>
      </w:pPr>
      <w:r w:rsidRPr="002844F1">
        <w:rPr>
          <w:rFonts w:ascii="Times New Roman" w:eastAsia="Times New Roman" w:hAnsi="Times New Roman"/>
          <w:noProof/>
          <w:sz w:val="24"/>
          <w:szCs w:val="24"/>
          <w:lang w:eastAsia="ru-RU"/>
        </w:rPr>
        <mc:AlternateContent>
          <mc:Choice Requires="wps">
            <w:drawing>
              <wp:anchor distT="0" distB="0" distL="114300" distR="114300" simplePos="0" relativeHeight="251570176" behindDoc="0" locked="0" layoutInCell="0" allowOverlap="1" wp14:anchorId="32C1FB3F" wp14:editId="56D076BA">
                <wp:simplePos x="0" y="0"/>
                <wp:positionH relativeFrom="margin">
                  <wp:posOffset>858544</wp:posOffset>
                </wp:positionH>
                <wp:positionV relativeFrom="paragraph">
                  <wp:posOffset>172001</wp:posOffset>
                </wp:positionV>
                <wp:extent cx="8444865" cy="972922"/>
                <wp:effectExtent l="0" t="0" r="13335" b="17780"/>
                <wp:wrapNone/>
                <wp:docPr id="42" name="Прямоугольник 4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44865" cy="972922"/>
                        </a:xfrm>
                        <a:prstGeom prst="rect">
                          <a:avLst/>
                        </a:prstGeom>
                        <a:solidFill>
                          <a:srgbClr val="FFFFFF"/>
                        </a:solidFill>
                        <a:ln w="9525">
                          <a:solidFill>
                            <a:srgbClr val="000000"/>
                          </a:solidFill>
                          <a:miter lim="800000"/>
                          <a:headEnd/>
                          <a:tailEnd/>
                        </a:ln>
                      </wps:spPr>
                      <wps:txbx>
                        <w:txbxContent>
                          <w:p w:rsidR="00730CE1" w:rsidRDefault="00730CE1" w:rsidP="00512989">
                            <w:pPr>
                              <w:pStyle w:val="24"/>
                              <w:spacing w:after="0" w:line="240" w:lineRule="auto"/>
                              <w:jc w:val="center"/>
                              <w:rPr>
                                <w:sz w:val="20"/>
                                <w:szCs w:val="20"/>
                              </w:rPr>
                            </w:pPr>
                            <w:r>
                              <w:rPr>
                                <w:sz w:val="20"/>
                                <w:szCs w:val="20"/>
                              </w:rPr>
                              <w:t>Мэр города Благовещенска</w:t>
                            </w:r>
                            <w:r w:rsidRPr="00BC1B5E">
                              <w:rPr>
                                <w:sz w:val="20"/>
                                <w:szCs w:val="20"/>
                              </w:rPr>
                              <w:t xml:space="preserve"> </w:t>
                            </w:r>
                            <w:proofErr w:type="spellStart"/>
                            <w:r w:rsidRPr="000E0B80">
                              <w:rPr>
                                <w:sz w:val="20"/>
                                <w:szCs w:val="20"/>
                              </w:rPr>
                              <w:t>Имамеев</w:t>
                            </w:r>
                            <w:proofErr w:type="spellEnd"/>
                            <w:r w:rsidRPr="000E0B80">
                              <w:rPr>
                                <w:sz w:val="20"/>
                                <w:szCs w:val="20"/>
                              </w:rPr>
                              <w:t xml:space="preserve"> Олег </w:t>
                            </w:r>
                            <w:proofErr w:type="spellStart"/>
                            <w:r w:rsidRPr="000E0B80">
                              <w:rPr>
                                <w:sz w:val="20"/>
                                <w:szCs w:val="20"/>
                              </w:rPr>
                              <w:t>Гатауллович</w:t>
                            </w:r>
                            <w:proofErr w:type="spellEnd"/>
                            <w:r>
                              <w:rPr>
                                <w:sz w:val="20"/>
                                <w:szCs w:val="20"/>
                              </w:rPr>
                              <w:t xml:space="preserve"> </w:t>
                            </w:r>
                            <w:r w:rsidRPr="00BC1B5E">
                              <w:rPr>
                                <w:sz w:val="20"/>
                                <w:szCs w:val="20"/>
                              </w:rPr>
                              <w:t xml:space="preserve">тел. </w:t>
                            </w:r>
                            <w:r w:rsidR="0051556F">
                              <w:rPr>
                                <w:sz w:val="20"/>
                                <w:szCs w:val="20"/>
                              </w:rPr>
                              <w:t xml:space="preserve">8 (4162) </w:t>
                            </w:r>
                            <w:r>
                              <w:rPr>
                                <w:sz w:val="20"/>
                                <w:szCs w:val="20"/>
                              </w:rPr>
                              <w:t>233-707</w:t>
                            </w:r>
                          </w:p>
                          <w:p w:rsidR="00730CE1" w:rsidRDefault="00730CE1" w:rsidP="00512989">
                            <w:pPr>
                              <w:pStyle w:val="24"/>
                              <w:spacing w:after="0" w:line="240" w:lineRule="auto"/>
                              <w:jc w:val="center"/>
                              <w:rPr>
                                <w:sz w:val="20"/>
                                <w:szCs w:val="20"/>
                              </w:rPr>
                            </w:pPr>
                            <w:r>
                              <w:rPr>
                                <w:sz w:val="20"/>
                                <w:szCs w:val="20"/>
                              </w:rPr>
                              <w:t>Заместитель мэра города Благовещенска</w:t>
                            </w:r>
                            <w:r w:rsidRPr="00BC1B5E">
                              <w:rPr>
                                <w:sz w:val="20"/>
                                <w:szCs w:val="20"/>
                              </w:rPr>
                              <w:t xml:space="preserve"> </w:t>
                            </w:r>
                            <w:proofErr w:type="spellStart"/>
                            <w:r w:rsidRPr="000E0B80">
                              <w:rPr>
                                <w:sz w:val="20"/>
                                <w:szCs w:val="20"/>
                              </w:rPr>
                              <w:t>Рудненок</w:t>
                            </w:r>
                            <w:proofErr w:type="spellEnd"/>
                            <w:r w:rsidRPr="000E0B80">
                              <w:rPr>
                                <w:sz w:val="20"/>
                                <w:szCs w:val="20"/>
                              </w:rPr>
                              <w:t xml:space="preserve"> Виталий Александрович</w:t>
                            </w:r>
                            <w:r>
                              <w:rPr>
                                <w:sz w:val="20"/>
                                <w:szCs w:val="20"/>
                              </w:rPr>
                              <w:t xml:space="preserve"> </w:t>
                            </w:r>
                            <w:r w:rsidRPr="00BC1B5E">
                              <w:rPr>
                                <w:sz w:val="20"/>
                                <w:szCs w:val="20"/>
                              </w:rPr>
                              <w:t xml:space="preserve">тел. </w:t>
                            </w:r>
                            <w:r w:rsidR="005958FF">
                              <w:rPr>
                                <w:sz w:val="20"/>
                                <w:szCs w:val="20"/>
                              </w:rPr>
                              <w:t xml:space="preserve">8 (4162) </w:t>
                            </w:r>
                            <w:r>
                              <w:rPr>
                                <w:sz w:val="20"/>
                                <w:szCs w:val="20"/>
                              </w:rPr>
                              <w:t>233-715</w:t>
                            </w:r>
                          </w:p>
                          <w:p w:rsidR="00730CE1" w:rsidRDefault="000D13DF" w:rsidP="00512989">
                            <w:pPr>
                              <w:pStyle w:val="24"/>
                              <w:spacing w:after="0" w:line="240" w:lineRule="auto"/>
                              <w:jc w:val="center"/>
                              <w:rPr>
                                <w:sz w:val="20"/>
                                <w:szCs w:val="20"/>
                              </w:rPr>
                            </w:pPr>
                            <w:hyperlink r:id="rId10" w:history="1">
                              <w:r w:rsidR="00730CE1" w:rsidRPr="00CE0994">
                                <w:rPr>
                                  <w:rStyle w:val="af1"/>
                                  <w:sz w:val="20"/>
                                  <w:szCs w:val="20"/>
                                </w:rPr>
                                <w:t>info@admblag.ru</w:t>
                              </w:r>
                            </w:hyperlink>
                          </w:p>
                          <w:p w:rsidR="00730CE1" w:rsidRDefault="00730CE1" w:rsidP="000E0B80">
                            <w:pPr>
                              <w:pStyle w:val="24"/>
                              <w:spacing w:after="0" w:line="240" w:lineRule="auto"/>
                              <w:jc w:val="center"/>
                              <w:rPr>
                                <w:sz w:val="20"/>
                                <w:szCs w:val="20"/>
                              </w:rPr>
                            </w:pPr>
                            <w:r>
                              <w:rPr>
                                <w:sz w:val="20"/>
                                <w:szCs w:val="20"/>
                              </w:rPr>
                              <w:t xml:space="preserve">Управление ЖКХ города Благовещенска </w:t>
                            </w:r>
                          </w:p>
                          <w:p w:rsidR="00730CE1" w:rsidRDefault="00730CE1" w:rsidP="000E0B80">
                            <w:pPr>
                              <w:pStyle w:val="24"/>
                              <w:spacing w:after="0" w:line="240" w:lineRule="auto"/>
                              <w:jc w:val="center"/>
                              <w:rPr>
                                <w:sz w:val="20"/>
                                <w:szCs w:val="20"/>
                              </w:rPr>
                            </w:pPr>
                            <w:r>
                              <w:rPr>
                                <w:sz w:val="20"/>
                                <w:szCs w:val="20"/>
                              </w:rPr>
                              <w:t xml:space="preserve">Нач. ЖКХ </w:t>
                            </w:r>
                            <w:proofErr w:type="spellStart"/>
                            <w:r w:rsidRPr="00512989">
                              <w:rPr>
                                <w:sz w:val="20"/>
                                <w:szCs w:val="20"/>
                              </w:rPr>
                              <w:t>Кирпиков</w:t>
                            </w:r>
                            <w:proofErr w:type="spellEnd"/>
                            <w:r w:rsidRPr="00512989">
                              <w:rPr>
                                <w:sz w:val="20"/>
                                <w:szCs w:val="20"/>
                              </w:rPr>
                              <w:t xml:space="preserve"> Вадим Александрович</w:t>
                            </w:r>
                            <w:r>
                              <w:rPr>
                                <w:sz w:val="20"/>
                                <w:szCs w:val="20"/>
                              </w:rPr>
                              <w:t xml:space="preserve"> тел. </w:t>
                            </w:r>
                            <w:r w:rsidR="005958FF">
                              <w:rPr>
                                <w:sz w:val="20"/>
                                <w:szCs w:val="20"/>
                              </w:rPr>
                              <w:t xml:space="preserve">8 (4162) </w:t>
                            </w:r>
                            <w:r w:rsidRPr="000E0B80">
                              <w:rPr>
                                <w:sz w:val="20"/>
                                <w:szCs w:val="20"/>
                              </w:rPr>
                              <w:t>66-18-61</w:t>
                            </w:r>
                          </w:p>
                          <w:p w:rsidR="00730CE1" w:rsidRPr="00AE5791" w:rsidRDefault="000D13DF" w:rsidP="00512989">
                            <w:pPr>
                              <w:pStyle w:val="24"/>
                              <w:spacing w:after="0" w:line="240" w:lineRule="auto"/>
                              <w:jc w:val="center"/>
                              <w:rPr>
                                <w:sz w:val="20"/>
                                <w:szCs w:val="20"/>
                              </w:rPr>
                            </w:pPr>
                            <w:hyperlink r:id="rId11" w:history="1">
                              <w:r w:rsidR="00730CE1" w:rsidRPr="00CE0994">
                                <w:rPr>
                                  <w:rStyle w:val="af1"/>
                                  <w:sz w:val="20"/>
                                  <w:szCs w:val="20"/>
                                </w:rPr>
                                <w:t>zkhblag@mail.ru</w:t>
                              </w:r>
                            </w:hyperlink>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42" o:spid="_x0000_s1026" style="position:absolute;margin-left:67.6pt;margin-top:13.55pt;width:664.95pt;height:76.6pt;z-index:2515701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" o:allowincell="f">
                <v:textbox>
                  <w:txbxContent>
                    <w:p w:rsidR="00730CE1" w:rsidRDefault="00730CE1" w:rsidP="00512989">
                      <w:pPr>
                        <w:pStyle w:val="24"/>
                        <w:spacing w:after="0" w:line="240" w:lineRule="auto"/>
                        <w:jc w:val="center"/>
                        <w:rPr>
                          <w:sz w:val="20"/>
                          <w:szCs w:val="20"/>
                        </w:rPr>
                      </w:pPr>
                      <w:r>
                        <w:rPr>
                          <w:sz w:val="20"/>
                          <w:szCs w:val="20"/>
                        </w:rPr>
                        <w:t>Мэр города Благовещенска</w:t>
                      </w:r>
                      <w:r w:rsidRPr="00BC1B5E">
                        <w:rPr>
                          <w:sz w:val="20"/>
                          <w:szCs w:val="20"/>
                        </w:rPr>
                        <w:t xml:space="preserve"> </w:t>
                      </w:r>
                      <w:proofErr w:type="spellStart"/>
                      <w:r w:rsidRPr="000E0B80">
                        <w:rPr>
                          <w:sz w:val="20"/>
                          <w:szCs w:val="20"/>
                        </w:rPr>
                        <w:t>Имамеев</w:t>
                      </w:r>
                      <w:proofErr w:type="spellEnd"/>
                      <w:r w:rsidRPr="000E0B80">
                        <w:rPr>
                          <w:sz w:val="20"/>
                          <w:szCs w:val="20"/>
                        </w:rPr>
                        <w:t xml:space="preserve"> Олег </w:t>
                      </w:r>
                      <w:proofErr w:type="spellStart"/>
                      <w:r w:rsidRPr="000E0B80">
                        <w:rPr>
                          <w:sz w:val="20"/>
                          <w:szCs w:val="20"/>
                        </w:rPr>
                        <w:t>Гатауллович</w:t>
                      </w:r>
                      <w:proofErr w:type="spellEnd"/>
                      <w:r>
                        <w:rPr>
                          <w:sz w:val="20"/>
                          <w:szCs w:val="20"/>
                        </w:rPr>
                        <w:t xml:space="preserve"> </w:t>
                      </w:r>
                      <w:r w:rsidRPr="00BC1B5E">
                        <w:rPr>
                          <w:sz w:val="20"/>
                          <w:szCs w:val="20"/>
                        </w:rPr>
                        <w:t xml:space="preserve">тел. </w:t>
                      </w:r>
                      <w:r w:rsidR="0051556F">
                        <w:rPr>
                          <w:sz w:val="20"/>
                          <w:szCs w:val="20"/>
                        </w:rPr>
                        <w:t xml:space="preserve">8 (4162) </w:t>
                      </w:r>
                      <w:r>
                        <w:rPr>
                          <w:sz w:val="20"/>
                          <w:szCs w:val="20"/>
                        </w:rPr>
                        <w:t>233-707</w:t>
                      </w:r>
                    </w:p>
                    <w:p w:rsidR="00730CE1" w:rsidRDefault="00730CE1" w:rsidP="00512989">
                      <w:pPr>
                        <w:pStyle w:val="24"/>
                        <w:spacing w:after="0" w:line="240" w:lineRule="auto"/>
                        <w:jc w:val="center"/>
                        <w:rPr>
                          <w:sz w:val="20"/>
                          <w:szCs w:val="20"/>
                        </w:rPr>
                      </w:pPr>
                      <w:r>
                        <w:rPr>
                          <w:sz w:val="20"/>
                          <w:szCs w:val="20"/>
                        </w:rPr>
                        <w:t>Заместитель мэра города Благовещенска</w:t>
                      </w:r>
                      <w:r w:rsidRPr="00BC1B5E">
                        <w:rPr>
                          <w:sz w:val="20"/>
                          <w:szCs w:val="20"/>
                        </w:rPr>
                        <w:t xml:space="preserve"> </w:t>
                      </w:r>
                      <w:proofErr w:type="spellStart"/>
                      <w:r w:rsidRPr="000E0B80">
                        <w:rPr>
                          <w:sz w:val="20"/>
                          <w:szCs w:val="20"/>
                        </w:rPr>
                        <w:t>Рудненок</w:t>
                      </w:r>
                      <w:proofErr w:type="spellEnd"/>
                      <w:r w:rsidRPr="000E0B80">
                        <w:rPr>
                          <w:sz w:val="20"/>
                          <w:szCs w:val="20"/>
                        </w:rPr>
                        <w:t xml:space="preserve"> Виталий Александрович</w:t>
                      </w:r>
                      <w:r>
                        <w:rPr>
                          <w:sz w:val="20"/>
                          <w:szCs w:val="20"/>
                        </w:rPr>
                        <w:t xml:space="preserve"> </w:t>
                      </w:r>
                      <w:r w:rsidRPr="00BC1B5E">
                        <w:rPr>
                          <w:sz w:val="20"/>
                          <w:szCs w:val="20"/>
                        </w:rPr>
                        <w:t xml:space="preserve">тел. </w:t>
                      </w:r>
                      <w:r w:rsidR="005958FF">
                        <w:rPr>
                          <w:sz w:val="20"/>
                          <w:szCs w:val="20"/>
                        </w:rPr>
                        <w:t xml:space="preserve">8 (4162) </w:t>
                      </w:r>
                      <w:r>
                        <w:rPr>
                          <w:sz w:val="20"/>
                          <w:szCs w:val="20"/>
                        </w:rPr>
                        <w:t>233-715</w:t>
                      </w:r>
                    </w:p>
                    <w:p w:rsidR="00730CE1" w:rsidRDefault="00730CE1" w:rsidP="00512989">
                      <w:pPr>
                        <w:pStyle w:val="24"/>
                        <w:spacing w:after="0" w:line="240" w:lineRule="auto"/>
                        <w:jc w:val="center"/>
                        <w:rPr>
                          <w:sz w:val="20"/>
                          <w:szCs w:val="20"/>
                        </w:rPr>
                      </w:pPr>
                      <w:hyperlink r:id="rId12" w:history="1">
                        <w:r w:rsidRPr="00CE0994">
                          <w:rPr>
                            <w:rStyle w:val="af1"/>
                            <w:sz w:val="20"/>
                            <w:szCs w:val="20"/>
                          </w:rPr>
                          <w:t>info@admblag.ru</w:t>
                        </w:r>
                      </w:hyperlink>
                    </w:p>
                    <w:p w:rsidR="00730CE1" w:rsidRDefault="00730CE1" w:rsidP="000E0B80">
                      <w:pPr>
                        <w:pStyle w:val="24"/>
                        <w:spacing w:after="0" w:line="240" w:lineRule="auto"/>
                        <w:jc w:val="center"/>
                        <w:rPr>
                          <w:sz w:val="20"/>
                          <w:szCs w:val="20"/>
                        </w:rPr>
                      </w:pPr>
                      <w:r>
                        <w:rPr>
                          <w:sz w:val="20"/>
                          <w:szCs w:val="20"/>
                        </w:rPr>
                        <w:t xml:space="preserve">Управление ЖКХ города Благовещенска </w:t>
                      </w:r>
                    </w:p>
                    <w:p w:rsidR="00730CE1" w:rsidRDefault="00730CE1" w:rsidP="000E0B80">
                      <w:pPr>
                        <w:pStyle w:val="24"/>
                        <w:spacing w:after="0" w:line="240" w:lineRule="auto"/>
                        <w:jc w:val="center"/>
                        <w:rPr>
                          <w:sz w:val="20"/>
                          <w:szCs w:val="20"/>
                        </w:rPr>
                      </w:pPr>
                      <w:r>
                        <w:rPr>
                          <w:sz w:val="20"/>
                          <w:szCs w:val="20"/>
                        </w:rPr>
                        <w:t xml:space="preserve">Нач. ЖКХ </w:t>
                      </w:r>
                      <w:proofErr w:type="spellStart"/>
                      <w:r w:rsidRPr="00512989">
                        <w:rPr>
                          <w:sz w:val="20"/>
                          <w:szCs w:val="20"/>
                        </w:rPr>
                        <w:t>Кирпиков</w:t>
                      </w:r>
                      <w:proofErr w:type="spellEnd"/>
                      <w:r w:rsidRPr="00512989">
                        <w:rPr>
                          <w:sz w:val="20"/>
                          <w:szCs w:val="20"/>
                        </w:rPr>
                        <w:t xml:space="preserve"> Вадим Александрович</w:t>
                      </w:r>
                      <w:r>
                        <w:rPr>
                          <w:sz w:val="20"/>
                          <w:szCs w:val="20"/>
                        </w:rPr>
                        <w:t xml:space="preserve"> тел. </w:t>
                      </w:r>
                      <w:r w:rsidR="005958FF">
                        <w:rPr>
                          <w:sz w:val="20"/>
                          <w:szCs w:val="20"/>
                        </w:rPr>
                        <w:t xml:space="preserve">8 (4162) </w:t>
                      </w:r>
                      <w:r w:rsidRPr="000E0B80">
                        <w:rPr>
                          <w:sz w:val="20"/>
                          <w:szCs w:val="20"/>
                        </w:rPr>
                        <w:t>66-18-61</w:t>
                      </w:r>
                    </w:p>
                    <w:p w:rsidR="00730CE1" w:rsidRPr="00AE5791" w:rsidRDefault="00730CE1" w:rsidP="00512989">
                      <w:pPr>
                        <w:pStyle w:val="24"/>
                        <w:spacing w:after="0" w:line="240" w:lineRule="auto"/>
                        <w:jc w:val="center"/>
                        <w:rPr>
                          <w:sz w:val="20"/>
                          <w:szCs w:val="20"/>
                        </w:rPr>
                      </w:pPr>
                      <w:hyperlink r:id="rId13" w:history="1">
                        <w:r w:rsidRPr="00CE0994">
                          <w:rPr>
                            <w:rStyle w:val="af1"/>
                            <w:sz w:val="20"/>
                            <w:szCs w:val="20"/>
                          </w:rPr>
                          <w:t>zkhblag@mail.ru</w:t>
                        </w:r>
                      </w:hyperlink>
                    </w:p>
                  </w:txbxContent>
                </v:textbox>
                <w10:wrap anchorx="margin"/>
              </v:rect>
            </w:pict>
          </mc:Fallback>
        </mc:AlternateContent>
      </w:r>
    </w:p>
    <w:p w:rsidR="00570FF0" w:rsidRPr="00570FF0" w:rsidRDefault="00944DD9" w:rsidP="000E0B80">
      <w:pPr>
        <w:spacing w:after="0" w:line="240" w:lineRule="auto"/>
        <w:jc w:val="center"/>
        <w:rPr>
          <w:rFonts w:ascii="Times New Roman" w:hAnsi="Times New Roman"/>
        </w:rPr>
      </w:pPr>
      <w:r w:rsidRPr="002844F1">
        <w:rPr>
          <w:rFonts w:ascii="Times New Roman" w:eastAsia="Times New Roman" w:hAnsi="Times New Roman"/>
          <w:noProof/>
          <w:w w:val="75"/>
          <w:sz w:val="24"/>
          <w:szCs w:val="24"/>
          <w:lang w:eastAsia="ru-RU"/>
        </w:rPr>
        <mc:AlternateContent>
          <mc:Choice Requires="wps">
            <w:drawing>
              <wp:anchor distT="0" distB="0" distL="114300" distR="114300" simplePos="0" relativeHeight="251683840" behindDoc="0" locked="0" layoutInCell="1" allowOverlap="1" wp14:anchorId="1667AB6B" wp14:editId="2227E64A">
                <wp:simplePos x="0" y="0"/>
                <wp:positionH relativeFrom="column">
                  <wp:posOffset>3006521</wp:posOffset>
                </wp:positionH>
                <wp:positionV relativeFrom="paragraph">
                  <wp:posOffset>1678892</wp:posOffset>
                </wp:positionV>
                <wp:extent cx="1095555" cy="579408"/>
                <wp:effectExtent l="38100" t="38100" r="47625" b="49530"/>
                <wp:wrapNone/>
                <wp:docPr id="15" name="Прямая со стрелкой 15"/>
                <wp:cNvGraphicFramePr/>
                <a:graphic xmlns:a="http://schemas.openxmlformats.org/drawingml/2006/main">
                  <a:graphicData uri="http://schemas.microsoft.com/office/word/2010/wordprocessingShape">
                    <wps:wsp>
                      <wps:cNvCnPr/>
                      <wps:spPr>
                        <a:xfrm>
                          <a:off x="0" y="0"/>
                          <a:ext cx="1095555" cy="579408"/>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type w14:anchorId="7362AC89" id="_x0000_t32" coordsize="21600,21600" o:spt="32" o:oned="t" path="m,l21600,21600e" filled="f">
                <v:path arrowok="t" fillok="f" o:connecttype="none"/>
                <o:lock v:ext="edit" shapetype="t"/>
              </v:shapetype>
              <v:shape id="Прямая со стрелкой 15" o:spid="_x0000_s1026" type="#_x0000_t32" style="position:absolute;margin-left:236.75pt;margin-top:132.2pt;width:86.25pt;height:45.6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" strokecolor="black [3040]">
                <v:stroke startarrow="block" endarrow="block"/>
              </v:shape>
            </w:pict>
          </mc:Fallback>
        </mc:AlternateContent>
      </w:r>
      <w:r w:rsidRPr="002844F1">
        <w:rPr>
          <w:rFonts w:ascii="Times New Roman" w:eastAsia="Times New Roman" w:hAnsi="Times New Roman"/>
          <w:noProof/>
          <w:w w:val="75"/>
          <w:sz w:val="24"/>
          <w:szCs w:val="24"/>
          <w:lang w:eastAsia="ru-RU"/>
        </w:rPr>
        <mc:AlternateContent>
          <mc:Choice Requires="wps">
            <w:drawing>
              <wp:anchor distT="0" distB="0" distL="114300" distR="114300" simplePos="0" relativeHeight="251755520" behindDoc="0" locked="0" layoutInCell="1" allowOverlap="1" wp14:anchorId="6FBA641F" wp14:editId="5C9FDECA">
                <wp:simplePos x="0" y="0"/>
                <wp:positionH relativeFrom="column">
                  <wp:posOffset>5861865</wp:posOffset>
                </wp:positionH>
                <wp:positionV relativeFrom="paragraph">
                  <wp:posOffset>969561</wp:posOffset>
                </wp:positionV>
                <wp:extent cx="1377950" cy="1295520"/>
                <wp:effectExtent l="38100" t="38100" r="50800" b="57150"/>
                <wp:wrapNone/>
                <wp:docPr id="14" name="Прямая со стрелкой 14"/>
                <wp:cNvGraphicFramePr/>
                <a:graphic xmlns:a="http://schemas.openxmlformats.org/drawingml/2006/main">
                  <a:graphicData uri="http://schemas.microsoft.com/office/word/2010/wordprocessingShape">
                    <wps:wsp>
                      <wps:cNvCnPr/>
                      <wps:spPr>
                        <a:xfrm flipH="1" flipV="1">
                          <a:off x="0" y="0"/>
                          <a:ext cx="1377950" cy="1295520"/>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17DE7946" id="Прямая со стрелкой 14" o:spid="_x0000_s1026" type="#_x0000_t32" style="position:absolute;margin-left:461.55pt;margin-top:76.35pt;width:108.5pt;height:102pt;flip:x y;z-index:251755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" strokecolor="black [3040]">
                <v:stroke startarrow="block" endarrow="block"/>
              </v:shape>
            </w:pict>
          </mc:Fallback>
        </mc:AlternateContent>
      </w:r>
      <w:r w:rsidRPr="002844F1">
        <w:rPr>
          <w:rFonts w:ascii="Times New Roman" w:eastAsia="Times New Roman" w:hAnsi="Times New Roman"/>
          <w:noProof/>
          <w:w w:val="75"/>
          <w:sz w:val="24"/>
          <w:szCs w:val="24"/>
          <w:lang w:eastAsia="ru-RU"/>
        </w:rPr>
        <mc:AlternateContent>
          <mc:Choice Requires="wps">
            <w:drawing>
              <wp:anchor distT="0" distB="0" distL="114300" distR="114300" simplePos="0" relativeHeight="251720704" behindDoc="0" locked="0" layoutInCell="1" allowOverlap="1" wp14:anchorId="7C32CA04" wp14:editId="437CE51A">
                <wp:simplePos x="0" y="0"/>
                <wp:positionH relativeFrom="column">
                  <wp:posOffset>5309774</wp:posOffset>
                </wp:positionH>
                <wp:positionV relativeFrom="paragraph">
                  <wp:posOffset>988779</wp:posOffset>
                </wp:positionV>
                <wp:extent cx="45719" cy="273925"/>
                <wp:effectExtent l="57150" t="38100" r="50165" b="50165"/>
                <wp:wrapNone/>
                <wp:docPr id="9" name="Прямая со стрелкой 9"/>
                <wp:cNvGraphicFramePr/>
                <a:graphic xmlns:a="http://schemas.openxmlformats.org/drawingml/2006/main">
                  <a:graphicData uri="http://schemas.microsoft.com/office/word/2010/wordprocessingShape">
                    <wps:wsp>
                      <wps:cNvCnPr/>
                      <wps:spPr>
                        <a:xfrm flipV="1">
                          <a:off x="0" y="0"/>
                          <a:ext cx="45719" cy="2739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63169780" id="Прямая со стрелкой 9" o:spid="_x0000_s1026" type="#_x0000_t32" style="position:absolute;margin-left:418.1pt;margin-top:77.85pt;width:3.6pt;height:21.55pt;flip:y;z-index:251720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" strokecolor="black [3040]">
                <v:stroke startarrow="block" endarrow="block"/>
              </v:shape>
            </w:pict>
          </mc:Fallback>
        </mc:AlternateContent>
      </w:r>
      <w:r w:rsidRPr="002844F1">
        <w:rPr>
          <w:rFonts w:ascii="Times New Roman" w:eastAsia="Times New Roman" w:hAnsi="Times New Roman"/>
          <w:noProof/>
          <w:w w:val="75"/>
          <w:sz w:val="24"/>
          <w:szCs w:val="24"/>
          <w:lang w:eastAsia="ru-RU"/>
        </w:rPr>
        <mc:AlternateContent>
          <mc:Choice Requires="wps">
            <w:drawing>
              <wp:anchor distT="0" distB="0" distL="114300" distR="114300" simplePos="0" relativeHeight="251744256" behindDoc="0" locked="0" layoutInCell="1" allowOverlap="1" wp14:anchorId="296DF4C8" wp14:editId="7A546A6E">
                <wp:simplePos x="0" y="0"/>
                <wp:positionH relativeFrom="column">
                  <wp:posOffset>6017140</wp:posOffset>
                </wp:positionH>
                <wp:positionV relativeFrom="paragraph">
                  <wp:posOffset>1601027</wp:posOffset>
                </wp:positionV>
                <wp:extent cx="1138555" cy="45719"/>
                <wp:effectExtent l="38100" t="76200" r="0" b="88265"/>
                <wp:wrapNone/>
                <wp:docPr id="12" name="Прямая со стрелкой 12"/>
                <wp:cNvGraphicFramePr/>
                <a:graphic xmlns:a="http://schemas.openxmlformats.org/drawingml/2006/main">
                  <a:graphicData uri="http://schemas.microsoft.com/office/word/2010/wordprocessingShape">
                    <wps:wsp>
                      <wps:cNvCnPr/>
                      <wps:spPr>
                        <a:xfrm flipV="1">
                          <a:off x="0" y="0"/>
                          <a:ext cx="1138555" cy="45719"/>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12373269" id="Прямая со стрелкой 12" o:spid="_x0000_s1026" type="#_x0000_t32" style="position:absolute;margin-left:473.8pt;margin-top:126.05pt;width:89.65pt;height:3.6pt;flip:y;z-index:2517442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" strokecolor="black [3040]">
                <v:stroke startarrow="block" endarrow="block"/>
              </v:shape>
            </w:pict>
          </mc:Fallback>
        </mc:AlternateContent>
      </w:r>
      <w:r w:rsidRPr="002844F1">
        <w:rPr>
          <w:rFonts w:ascii="Times New Roman" w:eastAsia="Times New Roman" w:hAnsi="Times New Roman"/>
          <w:noProof/>
          <w:w w:val="75"/>
          <w:sz w:val="24"/>
          <w:szCs w:val="24"/>
          <w:lang w:eastAsia="ru-RU"/>
        </w:rPr>
        <mc:AlternateContent>
          <mc:Choice Requires="wps">
            <w:drawing>
              <wp:anchor distT="0" distB="0" distL="114300" distR="114300" simplePos="0" relativeHeight="251754496" behindDoc="0" locked="0" layoutInCell="1" allowOverlap="1" wp14:anchorId="1383ECA2" wp14:editId="4719C144">
                <wp:simplePos x="0" y="0"/>
                <wp:positionH relativeFrom="column">
                  <wp:posOffset>3008653</wp:posOffset>
                </wp:positionH>
                <wp:positionV relativeFrom="paragraph">
                  <wp:posOffset>988778</wp:posOffset>
                </wp:positionV>
                <wp:extent cx="2130197" cy="690113"/>
                <wp:effectExtent l="38100" t="38100" r="60960" b="72390"/>
                <wp:wrapNone/>
                <wp:docPr id="13" name="Прямая со стрелкой 13"/>
                <wp:cNvGraphicFramePr/>
                <a:graphic xmlns:a="http://schemas.openxmlformats.org/drawingml/2006/main">
                  <a:graphicData uri="http://schemas.microsoft.com/office/word/2010/wordprocessingShape">
                    <wps:wsp>
                      <wps:cNvCnPr/>
                      <wps:spPr>
                        <a:xfrm flipV="1">
                          <a:off x="0" y="0"/>
                          <a:ext cx="2130197" cy="690113"/>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5ED8F896" id="Прямая со стрелкой 13" o:spid="_x0000_s1026" type="#_x0000_t32" style="position:absolute;margin-left:236.9pt;margin-top:77.85pt;width:167.75pt;height:54.35pt;flip:y;z-index:251754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" strokecolor="black [3040]">
                <v:stroke startarrow="block" endarrow="block"/>
              </v:shape>
            </w:pict>
          </mc:Fallback>
        </mc:AlternateContent>
      </w:r>
      <w:r w:rsidRPr="002844F1">
        <w:rPr>
          <w:rFonts w:ascii="Times New Roman" w:eastAsia="Times New Roman" w:hAnsi="Times New Roman"/>
          <w:noProof/>
          <w:sz w:val="24"/>
          <w:szCs w:val="24"/>
          <w:lang w:eastAsia="ru-RU"/>
        </w:rPr>
        <mc:AlternateContent>
          <mc:Choice Requires="wps">
            <w:drawing>
              <wp:anchor distT="0" distB="0" distL="114300" distR="114300" simplePos="0" relativeHeight="251615232" behindDoc="0" locked="0" layoutInCell="0" allowOverlap="1" wp14:anchorId="4218334E" wp14:editId="35751CDD">
                <wp:simplePos x="0" y="0"/>
                <wp:positionH relativeFrom="margin">
                  <wp:posOffset>4647481</wp:posOffset>
                </wp:positionH>
                <wp:positionV relativeFrom="paragraph">
                  <wp:posOffset>1262548</wp:posOffset>
                </wp:positionV>
                <wp:extent cx="1371600" cy="704850"/>
                <wp:effectExtent l="0" t="0" r="19050" b="19050"/>
                <wp:wrapNone/>
                <wp:docPr id="39" name="Прямоугольник 3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71600" cy="704850"/>
                        </a:xfrm>
                        <a:prstGeom prst="rect">
                          <a:avLst/>
                        </a:prstGeom>
                        <a:solidFill>
                          <a:srgbClr val="FFFFFF"/>
                        </a:solidFill>
                        <a:ln w="9525">
                          <a:solidFill>
                            <a:srgbClr val="000000"/>
                          </a:solidFill>
                          <a:miter lim="800000"/>
                          <a:headEnd/>
                          <a:tailEnd/>
                        </a:ln>
                      </wps:spPr>
                      <wps:txbx>
                        <w:txbxContent>
                          <w:p w:rsidR="00730CE1" w:rsidRDefault="00730CE1" w:rsidP="00512989">
                            <w:pPr>
                              <w:pStyle w:val="24"/>
                              <w:spacing w:after="0" w:line="240" w:lineRule="auto"/>
                              <w:jc w:val="center"/>
                              <w:rPr>
                                <w:sz w:val="20"/>
                                <w:szCs w:val="20"/>
                              </w:rPr>
                            </w:pPr>
                            <w:r>
                              <w:rPr>
                                <w:sz w:val="20"/>
                                <w:szCs w:val="20"/>
                              </w:rPr>
                              <w:t>Оперативный дежурный ЕДДС</w:t>
                            </w:r>
                          </w:p>
                          <w:p w:rsidR="005958FF" w:rsidRDefault="00730CE1" w:rsidP="00512989">
                            <w:pPr>
                              <w:pStyle w:val="24"/>
                              <w:spacing w:after="0" w:line="240" w:lineRule="auto"/>
                              <w:jc w:val="center"/>
                              <w:rPr>
                                <w:sz w:val="20"/>
                                <w:szCs w:val="20"/>
                              </w:rPr>
                            </w:pPr>
                            <w:r>
                              <w:rPr>
                                <w:sz w:val="20"/>
                                <w:szCs w:val="20"/>
                              </w:rPr>
                              <w:t>Тел 112,</w:t>
                            </w:r>
                          </w:p>
                          <w:p w:rsidR="00730CE1" w:rsidRPr="00AE5791" w:rsidRDefault="005958FF" w:rsidP="00512989">
                            <w:pPr>
                              <w:pStyle w:val="24"/>
                              <w:spacing w:after="0" w:line="240" w:lineRule="auto"/>
                              <w:jc w:val="center"/>
                              <w:rPr>
                                <w:sz w:val="20"/>
                                <w:szCs w:val="20"/>
                              </w:rPr>
                            </w:pPr>
                            <w:r>
                              <w:rPr>
                                <w:sz w:val="20"/>
                                <w:szCs w:val="20"/>
                              </w:rPr>
                              <w:t xml:space="preserve">8 (4162) </w:t>
                            </w:r>
                            <w:r w:rsidR="00730CE1">
                              <w:rPr>
                                <w:sz w:val="20"/>
                                <w:szCs w:val="20"/>
                              </w:rPr>
                              <w:t>99-32-18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9" o:spid="_x0000_s1027" style="position:absolute;left:0;text-align:left;margin-left:365.95pt;margin-top:99.4pt;width:108pt;height:55.5pt;z-index:2516152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" o:allowincell="f">
                <v:textbox>
                  <w:txbxContent>
                    <w:p w:rsidR="00730CE1" w:rsidRDefault="00730CE1" w:rsidP="00512989">
                      <w:pPr>
                        <w:pStyle w:val="24"/>
                        <w:spacing w:after="0" w:line="240" w:lineRule="auto"/>
                        <w:jc w:val="center"/>
                        <w:rPr>
                          <w:sz w:val="20"/>
                          <w:szCs w:val="20"/>
                        </w:rPr>
                      </w:pPr>
                      <w:r>
                        <w:rPr>
                          <w:sz w:val="20"/>
                          <w:szCs w:val="20"/>
                        </w:rPr>
                        <w:t>Оперативный дежурный ЕДДС</w:t>
                      </w:r>
                    </w:p>
                    <w:p w:rsidR="005958FF" w:rsidRDefault="00730CE1" w:rsidP="00512989">
                      <w:pPr>
                        <w:pStyle w:val="24"/>
                        <w:spacing w:after="0" w:line="240" w:lineRule="auto"/>
                        <w:jc w:val="center"/>
                        <w:rPr>
                          <w:sz w:val="20"/>
                          <w:szCs w:val="20"/>
                        </w:rPr>
                      </w:pPr>
                      <w:r>
                        <w:rPr>
                          <w:sz w:val="20"/>
                          <w:szCs w:val="20"/>
                        </w:rPr>
                        <w:t>Тел 112,</w:t>
                      </w:r>
                    </w:p>
                    <w:p w:rsidR="00730CE1" w:rsidRPr="00AE5791" w:rsidRDefault="005958FF" w:rsidP="00512989">
                      <w:pPr>
                        <w:pStyle w:val="24"/>
                        <w:spacing w:after="0" w:line="240" w:lineRule="auto"/>
                        <w:jc w:val="center"/>
                        <w:rPr>
                          <w:sz w:val="20"/>
                          <w:szCs w:val="20"/>
                        </w:rPr>
                      </w:pPr>
                      <w:r>
                        <w:rPr>
                          <w:sz w:val="20"/>
                          <w:szCs w:val="20"/>
                        </w:rPr>
                        <w:t xml:space="preserve">8 (4162) </w:t>
                      </w:r>
                      <w:r w:rsidR="00730CE1">
                        <w:rPr>
                          <w:sz w:val="20"/>
                          <w:szCs w:val="20"/>
                        </w:rPr>
                        <w:t>99-32-18</w:t>
                      </w:r>
                    </w:p>
                  </w:txbxContent>
                </v:textbox>
                <w10:wrap anchorx="margin"/>
              </v:rect>
            </w:pict>
          </mc:Fallback>
        </mc:AlternateContent>
      </w:r>
      <w:r w:rsidRPr="002844F1">
        <w:rPr>
          <w:rFonts w:ascii="Times New Roman" w:eastAsia="Times New Roman" w:hAnsi="Times New Roman"/>
          <w:noProof/>
          <w:w w:val="75"/>
          <w:sz w:val="24"/>
          <w:szCs w:val="24"/>
          <w:lang w:eastAsia="ru-RU"/>
        </w:rPr>
        <mc:AlternateContent>
          <mc:Choice Requires="wps">
            <w:drawing>
              <wp:anchor distT="0" distB="0" distL="114300" distR="114300" simplePos="0" relativeHeight="251640832" behindDoc="0" locked="0" layoutInCell="1" allowOverlap="1" wp14:anchorId="68E128D8" wp14:editId="20E8C927">
                <wp:simplePos x="0" y="0"/>
                <wp:positionH relativeFrom="column">
                  <wp:posOffset>5093527</wp:posOffset>
                </wp:positionH>
                <wp:positionV relativeFrom="paragraph">
                  <wp:posOffset>1994882</wp:posOffset>
                </wp:positionV>
                <wp:extent cx="45719" cy="273925"/>
                <wp:effectExtent l="57150" t="38100" r="50165" b="50165"/>
                <wp:wrapNone/>
                <wp:docPr id="5" name="Прямая со стрелкой 5"/>
                <wp:cNvGraphicFramePr/>
                <a:graphic xmlns:a="http://schemas.openxmlformats.org/drawingml/2006/main">
                  <a:graphicData uri="http://schemas.microsoft.com/office/word/2010/wordprocessingShape">
                    <wps:wsp>
                      <wps:cNvCnPr/>
                      <wps:spPr>
                        <a:xfrm flipV="1">
                          <a:off x="0" y="0"/>
                          <a:ext cx="45719" cy="273925"/>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77025FD1" id="Прямая со стрелкой 5" o:spid="_x0000_s1026" type="#_x0000_t32" style="position:absolute;margin-left:401.05pt;margin-top:157.1pt;width:3.6pt;height:21.55pt;flip:y;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" strokecolor="black [3040]">
                <v:stroke startarrow="block" endarrow="block"/>
              </v:shape>
            </w:pict>
          </mc:Fallback>
        </mc:AlternateContent>
      </w:r>
      <w:r w:rsidRPr="002844F1">
        <w:rPr>
          <w:rFonts w:ascii="Times New Roman" w:hAnsi="Times New Roman"/>
          <w:b/>
          <w:noProof/>
          <w:sz w:val="24"/>
          <w:u w:val="single"/>
          <w:lang w:eastAsia="ru-RU"/>
        </w:rPr>
        <mc:AlternateContent>
          <mc:Choice Requires="wps">
            <w:drawing>
              <wp:anchor distT="45720" distB="45720" distL="114300" distR="114300" simplePos="0" relativeHeight="251692032" behindDoc="0" locked="0" layoutInCell="1" allowOverlap="1" wp14:anchorId="1D79991D" wp14:editId="5CF3ACFF">
                <wp:simplePos x="0" y="0"/>
                <wp:positionH relativeFrom="column">
                  <wp:posOffset>7157588</wp:posOffset>
                </wp:positionH>
                <wp:positionV relativeFrom="paragraph">
                  <wp:posOffset>1216708</wp:posOffset>
                </wp:positionV>
                <wp:extent cx="2145030" cy="724535"/>
                <wp:effectExtent l="0" t="0" r="26670" b="18415"/>
                <wp:wrapSquare wrapText="bothSides"/>
                <wp:docPr id="8" name="Надпись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45030" cy="724535"/>
                        </a:xfrm>
                        <a:prstGeom prst="rect">
                          <a:avLst/>
                        </a:prstGeom>
                        <a:solidFill>
                          <a:srgbClr val="FFFFFF"/>
                        </a:solidFill>
                        <a:ln w="9525">
                          <a:solidFill>
                            <a:srgbClr val="000000"/>
                          </a:solidFill>
                          <a:miter lim="800000"/>
                          <a:headEnd/>
                          <a:tailEnd/>
                        </a:ln>
                      </wps:spPr>
                      <wps:txbx>
                        <w:txbxContent>
                          <w:p w:rsidR="00730CE1" w:rsidRDefault="00730CE1" w:rsidP="0026303E">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ЦУКС</w:t>
                            </w:r>
                          </w:p>
                          <w:p w:rsidR="00730CE1" w:rsidRPr="0026303E" w:rsidRDefault="00730CE1" w:rsidP="0026303E">
                            <w:pPr>
                              <w:spacing w:after="0"/>
                              <w:jc w:val="center"/>
                              <w:rPr>
                                <w:rFonts w:ascii="Times New Roman" w:eastAsia="Times New Roman" w:hAnsi="Times New Roman"/>
                                <w:sz w:val="20"/>
                                <w:szCs w:val="20"/>
                                <w:lang w:eastAsia="ru-RU"/>
                              </w:rPr>
                            </w:pPr>
                            <w:r w:rsidRPr="0026303E">
                              <w:rPr>
                                <w:rFonts w:ascii="Times New Roman" w:eastAsia="Times New Roman" w:hAnsi="Times New Roman"/>
                                <w:sz w:val="20"/>
                                <w:szCs w:val="20"/>
                                <w:lang w:eastAsia="ru-RU"/>
                              </w:rPr>
                              <w:t xml:space="preserve">тел. </w:t>
                            </w:r>
                            <w:r w:rsidR="005958FF">
                              <w:rPr>
                                <w:rFonts w:ascii="Times New Roman" w:eastAsia="Times New Roman" w:hAnsi="Times New Roman"/>
                                <w:sz w:val="20"/>
                                <w:szCs w:val="20"/>
                                <w:lang w:eastAsia="ru-RU"/>
                              </w:rPr>
                              <w:t>8</w:t>
                            </w:r>
                            <w:r w:rsidRPr="0026303E">
                              <w:rPr>
                                <w:rFonts w:ascii="Times New Roman" w:eastAsia="Times New Roman" w:hAnsi="Times New Roman"/>
                                <w:sz w:val="20"/>
                                <w:szCs w:val="20"/>
                                <w:lang w:eastAsia="ru-RU"/>
                              </w:rPr>
                              <w:t xml:space="preserve"> (4162) 22‒61‒13</w:t>
                            </w:r>
                            <w:r>
                              <w:rPr>
                                <w:rFonts w:ascii="Times New Roman" w:eastAsia="Times New Roman" w:hAnsi="Times New Roman"/>
                                <w:sz w:val="20"/>
                                <w:szCs w:val="20"/>
                                <w:lang w:eastAsia="ru-RU"/>
                              </w:rPr>
                              <w:t>,</w:t>
                            </w:r>
                          </w:p>
                          <w:p w:rsidR="00730CE1" w:rsidRPr="0026303E" w:rsidRDefault="005958FF" w:rsidP="0026303E">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r w:rsidR="00730CE1" w:rsidRPr="0026303E">
                              <w:rPr>
                                <w:rFonts w:ascii="Times New Roman" w:eastAsia="Times New Roman" w:hAnsi="Times New Roman"/>
                                <w:sz w:val="20"/>
                                <w:szCs w:val="20"/>
                                <w:lang w:eastAsia="ru-RU"/>
                              </w:rPr>
                              <w:t xml:space="preserve"> (4162) 22‒61‒39</w:t>
                            </w:r>
                          </w:p>
                          <w:p w:rsidR="00730CE1" w:rsidRPr="0026303E" w:rsidRDefault="00730CE1" w:rsidP="00782F1D">
                            <w:pPr>
                              <w:spacing w:after="0"/>
                              <w:jc w:val="center"/>
                              <w:rPr>
                                <w:rFonts w:ascii="Times New Roman" w:eastAsia="Times New Roman" w:hAnsi="Times New Roman"/>
                                <w:sz w:val="20"/>
                                <w:szCs w:val="20"/>
                                <w:lang w:eastAsia="ru-RU"/>
                              </w:rPr>
                            </w:pPr>
                            <w:r w:rsidRPr="0026303E">
                              <w:rPr>
                                <w:rFonts w:ascii="Times New Roman" w:eastAsia="Times New Roman" w:hAnsi="Times New Roman"/>
                                <w:sz w:val="20"/>
                                <w:szCs w:val="20"/>
                                <w:lang w:eastAsia="ru-RU"/>
                              </w:rPr>
                              <w:t xml:space="preserve">ГЗ и ПБ тел. </w:t>
                            </w:r>
                            <w:r w:rsidR="005958FF">
                              <w:rPr>
                                <w:rFonts w:ascii="Times New Roman" w:eastAsia="Times New Roman" w:hAnsi="Times New Roman"/>
                                <w:sz w:val="20"/>
                                <w:szCs w:val="20"/>
                                <w:lang w:eastAsia="ru-RU"/>
                              </w:rPr>
                              <w:t>8</w:t>
                            </w:r>
                            <w:r w:rsidRPr="0026303E">
                              <w:rPr>
                                <w:rFonts w:ascii="Times New Roman" w:eastAsia="Times New Roman" w:hAnsi="Times New Roman"/>
                                <w:sz w:val="20"/>
                                <w:szCs w:val="20"/>
                                <w:lang w:eastAsia="ru-RU"/>
                              </w:rPr>
                              <w:t xml:space="preserve"> (4162) 20-05-58</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Надпись 8" o:spid="_x0000_s1028" type="#_x0000_t202" style="position:absolute;left:0;text-align:left;margin-left:563.6pt;margin-top:95.8pt;width:168.9pt;height:57.05pt;z-index:25169203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">
                <v:textbox>
                  <w:txbxContent>
                    <w:p w:rsidR="00730CE1" w:rsidRDefault="00730CE1" w:rsidP="0026303E">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ЦУКС</w:t>
                      </w:r>
                    </w:p>
                    <w:p w:rsidR="00730CE1" w:rsidRPr="0026303E" w:rsidRDefault="00730CE1" w:rsidP="0026303E">
                      <w:pPr>
                        <w:spacing w:after="0"/>
                        <w:jc w:val="center"/>
                        <w:rPr>
                          <w:rFonts w:ascii="Times New Roman" w:eastAsia="Times New Roman" w:hAnsi="Times New Roman"/>
                          <w:sz w:val="20"/>
                          <w:szCs w:val="20"/>
                          <w:lang w:eastAsia="ru-RU"/>
                        </w:rPr>
                      </w:pPr>
                      <w:r w:rsidRPr="0026303E">
                        <w:rPr>
                          <w:rFonts w:ascii="Times New Roman" w:eastAsia="Times New Roman" w:hAnsi="Times New Roman"/>
                          <w:sz w:val="20"/>
                          <w:szCs w:val="20"/>
                          <w:lang w:eastAsia="ru-RU"/>
                        </w:rPr>
                        <w:t xml:space="preserve">тел. </w:t>
                      </w:r>
                      <w:r w:rsidR="005958FF">
                        <w:rPr>
                          <w:rFonts w:ascii="Times New Roman" w:eastAsia="Times New Roman" w:hAnsi="Times New Roman"/>
                          <w:sz w:val="20"/>
                          <w:szCs w:val="20"/>
                          <w:lang w:eastAsia="ru-RU"/>
                        </w:rPr>
                        <w:t>8</w:t>
                      </w:r>
                      <w:r w:rsidRPr="0026303E">
                        <w:rPr>
                          <w:rFonts w:ascii="Times New Roman" w:eastAsia="Times New Roman" w:hAnsi="Times New Roman"/>
                          <w:sz w:val="20"/>
                          <w:szCs w:val="20"/>
                          <w:lang w:eastAsia="ru-RU"/>
                        </w:rPr>
                        <w:t xml:space="preserve"> (4162) 22‒61‒13</w:t>
                      </w:r>
                      <w:r>
                        <w:rPr>
                          <w:rFonts w:ascii="Times New Roman" w:eastAsia="Times New Roman" w:hAnsi="Times New Roman"/>
                          <w:sz w:val="20"/>
                          <w:szCs w:val="20"/>
                          <w:lang w:eastAsia="ru-RU"/>
                        </w:rPr>
                        <w:t>,</w:t>
                      </w:r>
                    </w:p>
                    <w:p w:rsidR="00730CE1" w:rsidRPr="0026303E" w:rsidRDefault="005958FF" w:rsidP="0026303E">
                      <w:pPr>
                        <w:spacing w:after="0"/>
                        <w:jc w:val="center"/>
                        <w:rPr>
                          <w:rFonts w:ascii="Times New Roman" w:eastAsia="Times New Roman" w:hAnsi="Times New Roman"/>
                          <w:sz w:val="20"/>
                          <w:szCs w:val="20"/>
                          <w:lang w:eastAsia="ru-RU"/>
                        </w:rPr>
                      </w:pPr>
                      <w:r>
                        <w:rPr>
                          <w:rFonts w:ascii="Times New Roman" w:eastAsia="Times New Roman" w:hAnsi="Times New Roman"/>
                          <w:sz w:val="20"/>
                          <w:szCs w:val="20"/>
                          <w:lang w:eastAsia="ru-RU"/>
                        </w:rPr>
                        <w:t>8</w:t>
                      </w:r>
                      <w:r w:rsidR="00730CE1" w:rsidRPr="0026303E">
                        <w:rPr>
                          <w:rFonts w:ascii="Times New Roman" w:eastAsia="Times New Roman" w:hAnsi="Times New Roman"/>
                          <w:sz w:val="20"/>
                          <w:szCs w:val="20"/>
                          <w:lang w:eastAsia="ru-RU"/>
                        </w:rPr>
                        <w:t xml:space="preserve"> (4162) 22‒61‒39</w:t>
                      </w:r>
                    </w:p>
                    <w:p w:rsidR="00730CE1" w:rsidRPr="0026303E" w:rsidRDefault="00730CE1" w:rsidP="00782F1D">
                      <w:pPr>
                        <w:spacing w:after="0"/>
                        <w:jc w:val="center"/>
                        <w:rPr>
                          <w:rFonts w:ascii="Times New Roman" w:eastAsia="Times New Roman" w:hAnsi="Times New Roman"/>
                          <w:sz w:val="20"/>
                          <w:szCs w:val="20"/>
                          <w:lang w:eastAsia="ru-RU"/>
                        </w:rPr>
                      </w:pPr>
                      <w:r w:rsidRPr="0026303E">
                        <w:rPr>
                          <w:rFonts w:ascii="Times New Roman" w:eastAsia="Times New Roman" w:hAnsi="Times New Roman"/>
                          <w:sz w:val="20"/>
                          <w:szCs w:val="20"/>
                          <w:lang w:eastAsia="ru-RU"/>
                        </w:rPr>
                        <w:t xml:space="preserve">ГЗ и ПБ тел. </w:t>
                      </w:r>
                      <w:r w:rsidR="005958FF">
                        <w:rPr>
                          <w:rFonts w:ascii="Times New Roman" w:eastAsia="Times New Roman" w:hAnsi="Times New Roman"/>
                          <w:sz w:val="20"/>
                          <w:szCs w:val="20"/>
                          <w:lang w:eastAsia="ru-RU"/>
                        </w:rPr>
                        <w:t>8</w:t>
                      </w:r>
                      <w:r w:rsidRPr="0026303E">
                        <w:rPr>
                          <w:rFonts w:ascii="Times New Roman" w:eastAsia="Times New Roman" w:hAnsi="Times New Roman"/>
                          <w:sz w:val="20"/>
                          <w:szCs w:val="20"/>
                          <w:lang w:eastAsia="ru-RU"/>
                        </w:rPr>
                        <w:t xml:space="preserve"> (4162) 20-05-58</w:t>
                      </w:r>
                    </w:p>
                  </w:txbxContent>
                </v:textbox>
                <w10:wrap type="square"/>
              </v:shape>
            </w:pict>
          </mc:Fallback>
        </mc:AlternateContent>
      </w:r>
      <w:r w:rsidRPr="002844F1">
        <w:rPr>
          <w:rFonts w:ascii="Times New Roman" w:eastAsia="Times New Roman" w:hAnsi="Times New Roman"/>
          <w:noProof/>
          <w:w w:val="75"/>
          <w:sz w:val="24"/>
          <w:szCs w:val="24"/>
          <w:lang w:eastAsia="ru-RU"/>
        </w:rPr>
        <mc:AlternateContent>
          <mc:Choice Requires="wps">
            <w:drawing>
              <wp:anchor distT="0" distB="0" distL="114300" distR="114300" simplePos="0" relativeHeight="251662336" behindDoc="0" locked="0" layoutInCell="1" allowOverlap="1" wp14:anchorId="0B40AD13" wp14:editId="4B3C5DBC">
                <wp:simplePos x="0" y="0"/>
                <wp:positionH relativeFrom="column">
                  <wp:posOffset>3006090</wp:posOffset>
                </wp:positionH>
                <wp:positionV relativeFrom="paragraph">
                  <wp:posOffset>1679778</wp:posOffset>
                </wp:positionV>
                <wp:extent cx="1639019" cy="94891"/>
                <wp:effectExtent l="0" t="57150" r="75565" b="95885"/>
                <wp:wrapNone/>
                <wp:docPr id="6" name="Прямая со стрелкой 6"/>
                <wp:cNvGraphicFramePr/>
                <a:graphic xmlns:a="http://schemas.openxmlformats.org/drawingml/2006/main">
                  <a:graphicData uri="http://schemas.microsoft.com/office/word/2010/wordprocessingShape">
                    <wps:wsp>
                      <wps:cNvCnPr/>
                      <wps:spPr>
                        <a:xfrm>
                          <a:off x="0" y="0"/>
                          <a:ext cx="1639019" cy="94891"/>
                        </a:xfrm>
                        <a:prstGeom prst="straightConnector1">
                          <a:avLst/>
                        </a:prstGeom>
                        <a:ln>
                          <a:headEnd type="triangle"/>
                          <a:tailEnd type="triangle"/>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w15="http://schemas.microsoft.com/office/word/2012/wordml" xmlns:w16se="http://schemas.microsoft.com/office/word/2015/wordml/symex">
            <w:pict>
              <v:shape w14:anchorId="2B8079DF" id="Прямая со стрелкой 6" o:spid="_x0000_s1026" type="#_x0000_t32" style="position:absolute;margin-left:236.7pt;margin-top:132.25pt;width:129.05pt;height:7.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" strokecolor="black [3040]">
                <v:stroke startarrow="block" endarrow="block"/>
              </v:shape>
            </w:pict>
          </mc:Fallback>
        </mc:AlternateContent>
      </w:r>
      <w:r w:rsidRPr="002844F1">
        <w:rPr>
          <w:rFonts w:ascii="Times New Roman" w:eastAsia="Times New Roman" w:hAnsi="Times New Roman"/>
          <w:noProof/>
          <w:sz w:val="24"/>
          <w:szCs w:val="24"/>
          <w:lang w:eastAsia="ru-RU"/>
        </w:rPr>
        <mc:AlternateContent>
          <mc:Choice Requires="wps">
            <w:drawing>
              <wp:anchor distT="0" distB="0" distL="114300" distR="114300" simplePos="0" relativeHeight="251587584" behindDoc="0" locked="0" layoutInCell="0" allowOverlap="1" wp14:anchorId="65E4D919" wp14:editId="17699230">
                <wp:simplePos x="0" y="0"/>
                <wp:positionH relativeFrom="margin">
                  <wp:posOffset>857657</wp:posOffset>
                </wp:positionH>
                <wp:positionV relativeFrom="paragraph">
                  <wp:posOffset>1131439</wp:posOffset>
                </wp:positionV>
                <wp:extent cx="2150669" cy="1047115"/>
                <wp:effectExtent l="0" t="0" r="21590" b="19685"/>
                <wp:wrapNone/>
                <wp:docPr id="38" name="Прямоугольник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50669" cy="1047115"/>
                        </a:xfrm>
                        <a:prstGeom prst="rect">
                          <a:avLst/>
                        </a:prstGeom>
                        <a:solidFill>
                          <a:srgbClr val="FFFFFF"/>
                        </a:solidFill>
                        <a:ln w="9525">
                          <a:solidFill>
                            <a:srgbClr val="000000"/>
                          </a:solidFill>
                          <a:miter lim="800000"/>
                          <a:headEnd/>
                          <a:tailEnd/>
                        </a:ln>
                      </wps:spPr>
                      <wps:txbx>
                        <w:txbxContent>
                          <w:p w:rsidR="00730CE1" w:rsidRPr="00AE5791" w:rsidRDefault="00730CE1" w:rsidP="00512989">
                            <w:pPr>
                              <w:pStyle w:val="24"/>
                              <w:spacing w:after="0" w:line="240" w:lineRule="auto"/>
                              <w:jc w:val="center"/>
                              <w:rPr>
                                <w:sz w:val="20"/>
                                <w:szCs w:val="20"/>
                              </w:rPr>
                            </w:pPr>
                            <w:r w:rsidRPr="00AE5791">
                              <w:rPr>
                                <w:sz w:val="20"/>
                                <w:szCs w:val="20"/>
                              </w:rPr>
                              <w:t>ГБУ АО ДРКК</w:t>
                            </w:r>
                          </w:p>
                          <w:p w:rsidR="00730CE1" w:rsidRPr="00AE5791" w:rsidRDefault="000D13DF" w:rsidP="00512989">
                            <w:pPr>
                              <w:pStyle w:val="24"/>
                              <w:spacing w:after="0" w:line="240" w:lineRule="auto"/>
                              <w:jc w:val="center"/>
                              <w:rPr>
                                <w:color w:val="000000"/>
                                <w:sz w:val="20"/>
                                <w:szCs w:val="20"/>
                              </w:rPr>
                            </w:pPr>
                            <w:hyperlink r:id="rId14" w:tgtFrame="_blank" w:history="1">
                              <w:r w:rsidR="00730CE1" w:rsidRPr="00AE5791">
                                <w:rPr>
                                  <w:rStyle w:val="af1"/>
                                  <w:sz w:val="20"/>
                                  <w:szCs w:val="20"/>
                                  <w:shd w:val="clear" w:color="auto" w:fill="FFFFFF"/>
                                </w:rPr>
                                <w:t>mka@drkk.amurobl.ru</w:t>
                              </w:r>
                            </w:hyperlink>
                          </w:p>
                          <w:p w:rsidR="00730CE1" w:rsidRPr="00AE5791" w:rsidRDefault="00730CE1" w:rsidP="00512989">
                            <w:pPr>
                              <w:pStyle w:val="24"/>
                              <w:spacing w:after="0" w:line="240" w:lineRule="auto"/>
                              <w:jc w:val="center"/>
                              <w:rPr>
                                <w:color w:val="000000"/>
                                <w:sz w:val="20"/>
                                <w:szCs w:val="20"/>
                              </w:rPr>
                            </w:pPr>
                            <w:r w:rsidRPr="00AE5791">
                              <w:rPr>
                                <w:color w:val="000000"/>
                                <w:sz w:val="20"/>
                                <w:szCs w:val="20"/>
                              </w:rPr>
                              <w:t>Отдел мониторинга и контроля</w:t>
                            </w:r>
                          </w:p>
                          <w:p w:rsidR="00730CE1" w:rsidRPr="00512989" w:rsidRDefault="00730CE1" w:rsidP="00512989">
                            <w:pPr>
                              <w:pStyle w:val="24"/>
                              <w:spacing w:after="0" w:line="240" w:lineRule="auto"/>
                              <w:jc w:val="center"/>
                              <w:rPr>
                                <w:sz w:val="20"/>
                                <w:szCs w:val="20"/>
                              </w:rPr>
                            </w:pPr>
                            <w:r w:rsidRPr="00AE5791">
                              <w:rPr>
                                <w:sz w:val="20"/>
                                <w:szCs w:val="20"/>
                              </w:rPr>
                              <w:t>тел. 8 (4162) 49-60-20</w:t>
                            </w:r>
                          </w:p>
                          <w:p w:rsidR="00730CE1" w:rsidRPr="003D5788" w:rsidRDefault="00730CE1" w:rsidP="00512989">
                            <w:pPr>
                              <w:pStyle w:val="24"/>
                              <w:spacing w:after="0" w:line="240" w:lineRule="auto"/>
                              <w:jc w:val="center"/>
                              <w:rPr>
                                <w:sz w:val="20"/>
                                <w:szCs w:val="20"/>
                              </w:rPr>
                            </w:pPr>
                            <w:r>
                              <w:rPr>
                                <w:sz w:val="20"/>
                                <w:szCs w:val="20"/>
                              </w:rPr>
                              <w:t>тел. 8-914-579-60-20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8" o:spid="_x0000_s1029" style="position:absolute;left:0;text-align:left;margin-left:67.55pt;margin-top:89.1pt;width:169.35pt;height:82.45pt;z-index:2515875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" o:allowincell="f">
                <v:textbox>
                  <w:txbxContent>
                    <w:p w:rsidR="00730CE1" w:rsidRPr="00AE5791" w:rsidRDefault="00730CE1" w:rsidP="00512989">
                      <w:pPr>
                        <w:pStyle w:val="24"/>
                        <w:spacing w:after="0" w:line="240" w:lineRule="auto"/>
                        <w:jc w:val="center"/>
                        <w:rPr>
                          <w:sz w:val="20"/>
                          <w:szCs w:val="20"/>
                        </w:rPr>
                      </w:pPr>
                      <w:r w:rsidRPr="00AE5791">
                        <w:rPr>
                          <w:sz w:val="20"/>
                          <w:szCs w:val="20"/>
                        </w:rPr>
                        <w:t>ГБУ АО ДРКК</w:t>
                      </w:r>
                    </w:p>
                    <w:p w:rsidR="00730CE1" w:rsidRPr="00AE5791" w:rsidRDefault="00730CE1" w:rsidP="00512989">
                      <w:pPr>
                        <w:pStyle w:val="24"/>
                        <w:spacing w:after="0" w:line="240" w:lineRule="auto"/>
                        <w:jc w:val="center"/>
                        <w:rPr>
                          <w:color w:val="000000"/>
                          <w:sz w:val="20"/>
                          <w:szCs w:val="20"/>
                        </w:rPr>
                      </w:pPr>
                      <w:hyperlink r:id="rId15" w:tgtFrame="_blank" w:history="1">
                        <w:r w:rsidRPr="00AE5791">
                          <w:rPr>
                            <w:rStyle w:val="af1"/>
                            <w:sz w:val="20"/>
                            <w:szCs w:val="20"/>
                            <w:shd w:val="clear" w:color="auto" w:fill="FFFFFF"/>
                          </w:rPr>
                          <w:t>mka@drkk.amurobl.ru</w:t>
                        </w:r>
                      </w:hyperlink>
                    </w:p>
                    <w:p w:rsidR="00730CE1" w:rsidRPr="00AE5791" w:rsidRDefault="00730CE1" w:rsidP="00512989">
                      <w:pPr>
                        <w:pStyle w:val="24"/>
                        <w:spacing w:after="0" w:line="240" w:lineRule="auto"/>
                        <w:jc w:val="center"/>
                        <w:rPr>
                          <w:color w:val="000000"/>
                          <w:sz w:val="20"/>
                          <w:szCs w:val="20"/>
                        </w:rPr>
                      </w:pPr>
                      <w:r w:rsidRPr="00AE5791">
                        <w:rPr>
                          <w:color w:val="000000"/>
                          <w:sz w:val="20"/>
                          <w:szCs w:val="20"/>
                        </w:rPr>
                        <w:t>Отдел мониторинга и контроля</w:t>
                      </w:r>
                    </w:p>
                    <w:p w:rsidR="00730CE1" w:rsidRPr="00512989" w:rsidRDefault="00730CE1" w:rsidP="00512989">
                      <w:pPr>
                        <w:pStyle w:val="24"/>
                        <w:spacing w:after="0" w:line="240" w:lineRule="auto"/>
                        <w:jc w:val="center"/>
                        <w:rPr>
                          <w:sz w:val="20"/>
                          <w:szCs w:val="20"/>
                        </w:rPr>
                      </w:pPr>
                      <w:r w:rsidRPr="00AE5791">
                        <w:rPr>
                          <w:sz w:val="20"/>
                          <w:szCs w:val="20"/>
                        </w:rPr>
                        <w:t>тел. 8 (4162) 49-60-20</w:t>
                      </w:r>
                    </w:p>
                    <w:p w:rsidR="00730CE1" w:rsidRPr="003D5788" w:rsidRDefault="00730CE1" w:rsidP="00512989">
                      <w:pPr>
                        <w:pStyle w:val="24"/>
                        <w:spacing w:after="0" w:line="240" w:lineRule="auto"/>
                        <w:jc w:val="center"/>
                        <w:rPr>
                          <w:sz w:val="20"/>
                          <w:szCs w:val="20"/>
                        </w:rPr>
                      </w:pPr>
                      <w:r>
                        <w:rPr>
                          <w:sz w:val="20"/>
                          <w:szCs w:val="20"/>
                        </w:rPr>
                        <w:t>тел. 8-914-579-60-20</w:t>
                      </w:r>
                    </w:p>
                  </w:txbxContent>
                </v:textbox>
                <w10:wrap anchorx="margin"/>
              </v:rect>
            </w:pict>
          </mc:Fallback>
        </mc:AlternateContent>
      </w:r>
      <w:r w:rsidRPr="002844F1">
        <w:rPr>
          <w:rFonts w:ascii="Times New Roman" w:eastAsia="Times New Roman" w:hAnsi="Times New Roman"/>
          <w:noProof/>
          <w:sz w:val="24"/>
          <w:szCs w:val="24"/>
          <w:lang w:eastAsia="ru-RU"/>
        </w:rPr>
        <mc:AlternateContent>
          <mc:Choice Requires="wps">
            <w:drawing>
              <wp:anchor distT="0" distB="0" distL="114300" distR="114300" simplePos="0" relativeHeight="251629568" behindDoc="0" locked="0" layoutInCell="0" allowOverlap="1" wp14:anchorId="481A09D0" wp14:editId="29F74A41">
                <wp:simplePos x="0" y="0"/>
                <wp:positionH relativeFrom="margin">
                  <wp:posOffset>855968</wp:posOffset>
                </wp:positionH>
                <wp:positionV relativeFrom="paragraph">
                  <wp:posOffset>2264038</wp:posOffset>
                </wp:positionV>
                <wp:extent cx="8445260" cy="2984740"/>
                <wp:effectExtent l="0" t="0" r="13335" b="25400"/>
                <wp:wrapNone/>
                <wp:docPr id="51" name="Прямоугольник 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445260" cy="2984740"/>
                        </a:xfrm>
                        <a:prstGeom prst="rect">
                          <a:avLst/>
                        </a:prstGeom>
                        <a:solidFill>
                          <a:srgbClr val="FFFFFF"/>
                        </a:solidFill>
                        <a:ln w="9525">
                          <a:solidFill>
                            <a:srgbClr val="000000"/>
                          </a:solidFill>
                          <a:miter lim="800000"/>
                          <a:headEnd/>
                          <a:tailEnd/>
                        </a:ln>
                      </wps:spPr>
                      <wps:txbx>
                        <w:txbxContent>
                          <w:tbl>
                            <w:tblPr>
                              <w:tblW w:w="13056" w:type="dxa"/>
                              <w:tblInd w:w="93" w:type="dxa"/>
                              <w:tblLook w:val="04A0" w:firstRow="1" w:lastRow="0" w:firstColumn="1" w:lastColumn="0" w:noHBand="0" w:noVBand="1"/>
                            </w:tblPr>
                            <w:tblGrid>
                              <w:gridCol w:w="3336"/>
                              <w:gridCol w:w="3483"/>
                              <w:gridCol w:w="6237"/>
                            </w:tblGrid>
                            <w:tr w:rsidR="00730CE1" w:rsidRPr="004A2EF2" w:rsidTr="00782F1D">
                              <w:trPr>
                                <w:trHeight w:val="1273"/>
                              </w:trPr>
                              <w:tc>
                                <w:tcPr>
                                  <w:tcW w:w="3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АО «ДГК» филиал «Амурская генерация»</w:t>
                                  </w:r>
                                </w:p>
                              </w:tc>
                              <w:tc>
                                <w:tcPr>
                                  <w:tcW w:w="3483" w:type="dxa"/>
                                  <w:tcBorders>
                                    <w:top w:val="single" w:sz="4" w:space="0" w:color="auto"/>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sz w:val="16"/>
                                      <w:szCs w:val="16"/>
                                    </w:rPr>
                                  </w:pPr>
                                  <w:r w:rsidRPr="00624AF5">
                                    <w:rPr>
                                      <w:rFonts w:ascii="Times New Roman" w:hAnsi="Times New Roman"/>
                                      <w:sz w:val="16"/>
                                      <w:szCs w:val="16"/>
                                    </w:rPr>
                                    <w:t xml:space="preserve">Амурские тепловые сети </w:t>
                                  </w:r>
                                  <w:r w:rsidRPr="00624AF5">
                                    <w:rPr>
                                      <w:rFonts w:ascii="Times New Roman" w:hAnsi="Times New Roman"/>
                                      <w:sz w:val="16"/>
                                      <w:szCs w:val="16"/>
                                    </w:rPr>
                                    <w:br/>
                                    <w:t xml:space="preserve">8 (4162) 398-359  </w:t>
                                  </w:r>
                                  <w:r w:rsidRPr="00624AF5">
                                    <w:rPr>
                                      <w:rFonts w:ascii="Times New Roman" w:hAnsi="Times New Roman"/>
                                      <w:sz w:val="16"/>
                                      <w:szCs w:val="16"/>
                                    </w:rPr>
                                    <w:br/>
                                    <w:t>doc-ats@dgk.ru</w:t>
                                  </w:r>
                                  <w:r w:rsidRPr="00624AF5">
                                    <w:rPr>
                                      <w:rFonts w:ascii="Times New Roman" w:hAnsi="Times New Roman"/>
                                      <w:sz w:val="16"/>
                                      <w:szCs w:val="16"/>
                                    </w:rPr>
                                    <w:br/>
                                    <w:t xml:space="preserve">СП БТЭЦ приемная 398 469 doc-btec@dgk.ru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sz w:val="16"/>
                                      <w:szCs w:val="16"/>
                                    </w:rPr>
                                  </w:pPr>
                                  <w:r w:rsidRPr="00624AF5">
                                    <w:rPr>
                                      <w:rFonts w:ascii="Times New Roman" w:hAnsi="Times New Roman"/>
                                      <w:sz w:val="16"/>
                                      <w:szCs w:val="16"/>
                                    </w:rPr>
                                    <w:t xml:space="preserve">8 (4162) 398-339 Юлия </w:t>
                                  </w:r>
                                  <w:proofErr w:type="spellStart"/>
                                  <w:r w:rsidRPr="00624AF5">
                                    <w:rPr>
                                      <w:rFonts w:ascii="Times New Roman" w:hAnsi="Times New Roman"/>
                                      <w:sz w:val="16"/>
                                      <w:szCs w:val="16"/>
                                    </w:rPr>
                                    <w:t>Вунминовна</w:t>
                                  </w:r>
                                  <w:proofErr w:type="spellEnd"/>
                                  <w:r w:rsidRPr="00624AF5">
                                    <w:rPr>
                                      <w:rFonts w:ascii="Times New Roman" w:hAnsi="Times New Roman"/>
                                      <w:sz w:val="16"/>
                                      <w:szCs w:val="16"/>
                                    </w:rPr>
                                    <w:br/>
                                    <w:t xml:space="preserve"> (секретарь Руденко) Юлия doc-ats@dgk.ru</w:t>
                                  </w:r>
                                  <w:r w:rsidRPr="00624AF5">
                                    <w:rPr>
                                      <w:rFonts w:ascii="Times New Roman" w:hAnsi="Times New Roman"/>
                                      <w:sz w:val="16"/>
                                      <w:szCs w:val="16"/>
                                    </w:rPr>
                                    <w:br/>
                                    <w:t xml:space="preserve">398-311 делопроизводитель </w:t>
                                  </w:r>
                                  <w:proofErr w:type="spellStart"/>
                                  <w:r w:rsidRPr="00624AF5">
                                    <w:rPr>
                                      <w:rFonts w:ascii="Times New Roman" w:hAnsi="Times New Roman"/>
                                      <w:sz w:val="16"/>
                                      <w:szCs w:val="16"/>
                                    </w:rPr>
                                    <w:t>дгк</w:t>
                                  </w:r>
                                  <w:proofErr w:type="spellEnd"/>
                                  <w:r w:rsidRPr="00624AF5">
                                    <w:rPr>
                                      <w:rFonts w:ascii="Times New Roman" w:hAnsi="Times New Roman"/>
                                      <w:sz w:val="16"/>
                                      <w:szCs w:val="16"/>
                                    </w:rPr>
                                    <w:br/>
                                    <w:t xml:space="preserve">СП БТЭЦ приемная Анастасия </w:t>
                                  </w:r>
                                  <w:r w:rsidR="005958FF" w:rsidRPr="005958FF">
                                    <w:rPr>
                                      <w:rFonts w:ascii="Times New Roman" w:hAnsi="Times New Roman"/>
                                      <w:sz w:val="16"/>
                                      <w:szCs w:val="16"/>
                                    </w:rPr>
                                    <w:t>8 (4162)</w:t>
                                  </w:r>
                                  <w:r w:rsidR="005958FF">
                                    <w:rPr>
                                      <w:sz w:val="20"/>
                                      <w:szCs w:val="20"/>
                                    </w:rPr>
                                    <w:t xml:space="preserve"> </w:t>
                                  </w:r>
                                  <w:r w:rsidRPr="00624AF5">
                                    <w:rPr>
                                      <w:rFonts w:ascii="Times New Roman" w:hAnsi="Times New Roman"/>
                                      <w:sz w:val="16"/>
                                      <w:szCs w:val="16"/>
                                    </w:rPr>
                                    <w:t>398 359 doc-btec@dgk.ru</w:t>
                                  </w:r>
                                  <w:r w:rsidRPr="00624AF5">
                                    <w:rPr>
                                      <w:rFonts w:ascii="Times New Roman" w:hAnsi="Times New Roman"/>
                                      <w:sz w:val="16"/>
                                      <w:szCs w:val="16"/>
                                    </w:rPr>
                                    <w:br/>
                                    <w:t xml:space="preserve">канцелярия БТЭЦ </w:t>
                                  </w:r>
                                  <w:r w:rsidR="005958FF" w:rsidRPr="005958FF">
                                    <w:rPr>
                                      <w:rFonts w:ascii="Times New Roman" w:hAnsi="Times New Roman"/>
                                      <w:sz w:val="16"/>
                                      <w:szCs w:val="16"/>
                                    </w:rPr>
                                    <w:t>8 (4162)</w:t>
                                  </w:r>
                                  <w:r w:rsidR="005958FF">
                                    <w:rPr>
                                      <w:sz w:val="20"/>
                                      <w:szCs w:val="20"/>
                                    </w:rPr>
                                    <w:t xml:space="preserve"> </w:t>
                                  </w:r>
                                  <w:r w:rsidRPr="00624AF5">
                                    <w:rPr>
                                      <w:rFonts w:ascii="Times New Roman" w:hAnsi="Times New Roman"/>
                                      <w:sz w:val="16"/>
                                      <w:szCs w:val="16"/>
                                    </w:rPr>
                                    <w:t>398 411 Наталья Борисовна</w:t>
                                  </w:r>
                                </w:p>
                              </w:tc>
                            </w:tr>
                            <w:tr w:rsidR="00730CE1" w:rsidRPr="004A2EF2" w:rsidTr="00782F1D">
                              <w:trPr>
                                <w:trHeight w:val="405"/>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ООО «Амурские коммунальные системы»</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0E0B80">
                                  <w:pPr>
                                    <w:spacing w:after="0"/>
                                    <w:jc w:val="center"/>
                                    <w:rPr>
                                      <w:rFonts w:ascii="Times New Roman" w:hAnsi="Times New Roman"/>
                                      <w:sz w:val="16"/>
                                      <w:szCs w:val="16"/>
                                    </w:rPr>
                                  </w:pPr>
                                  <w:r w:rsidRPr="00624AF5">
                                    <w:rPr>
                                      <w:rFonts w:ascii="Times New Roman" w:hAnsi="Times New Roman"/>
                                      <w:sz w:val="16"/>
                                      <w:szCs w:val="16"/>
                                    </w:rPr>
                                    <w:t>8 (4162) 494455 (доб. 1003) acs@amurcomsys.ru</w:t>
                                  </w:r>
                                </w:p>
                              </w:tc>
                              <w:tc>
                                <w:tcPr>
                                  <w:tcW w:w="6237" w:type="dxa"/>
                                  <w:tcBorders>
                                    <w:top w:val="nil"/>
                                    <w:left w:val="nil"/>
                                    <w:bottom w:val="single" w:sz="4" w:space="0" w:color="auto"/>
                                    <w:right w:val="single" w:sz="4" w:space="0" w:color="auto"/>
                                  </w:tcBorders>
                                  <w:shd w:val="clear" w:color="auto" w:fill="auto"/>
                                  <w:hideMark/>
                                </w:tcPr>
                                <w:p w:rsidR="00730CE1" w:rsidRPr="00624AF5" w:rsidRDefault="00730CE1" w:rsidP="000E0B80">
                                  <w:pPr>
                                    <w:spacing w:after="0"/>
                                    <w:jc w:val="center"/>
                                    <w:rPr>
                                      <w:rFonts w:ascii="Times New Roman" w:hAnsi="Times New Roman"/>
                                      <w:color w:val="000000"/>
                                      <w:sz w:val="16"/>
                                      <w:szCs w:val="16"/>
                                    </w:rPr>
                                  </w:pPr>
                                  <w:r w:rsidRPr="00624AF5">
                                    <w:rPr>
                                      <w:rFonts w:ascii="Times New Roman" w:hAnsi="Times New Roman"/>
                                      <w:color w:val="000000"/>
                                      <w:sz w:val="16"/>
                                      <w:szCs w:val="16"/>
                                    </w:rPr>
                                    <w:t>Главный управляющий директор</w:t>
                                  </w:r>
                                </w:p>
                                <w:p w:rsidR="00730CE1" w:rsidRPr="00624AF5" w:rsidRDefault="00730CE1" w:rsidP="000E0B80">
                                  <w:pPr>
                                    <w:spacing w:after="0"/>
                                    <w:jc w:val="center"/>
                                    <w:rPr>
                                      <w:rFonts w:ascii="Times New Roman" w:hAnsi="Times New Roman"/>
                                      <w:color w:val="000000"/>
                                      <w:sz w:val="16"/>
                                      <w:szCs w:val="16"/>
                                    </w:rPr>
                                  </w:pPr>
                                  <w:r w:rsidRPr="00624AF5">
                                    <w:rPr>
                                      <w:rFonts w:ascii="Times New Roman" w:hAnsi="Times New Roman"/>
                                      <w:color w:val="000000"/>
                                      <w:sz w:val="16"/>
                                      <w:szCs w:val="16"/>
                                    </w:rPr>
                                    <w:t xml:space="preserve">Куликовский Константин Александрович </w:t>
                                  </w:r>
                                </w:p>
                              </w:tc>
                            </w:tr>
                            <w:tr w:rsidR="00730CE1" w:rsidRPr="004A2EF2" w:rsidTr="00782F1D">
                              <w:trPr>
                                <w:trHeight w:val="42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ООО «Тепловая компания»</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0E0B80">
                                  <w:pPr>
                                    <w:spacing w:after="0"/>
                                    <w:jc w:val="center"/>
                                    <w:rPr>
                                      <w:rFonts w:ascii="Times New Roman" w:hAnsi="Times New Roman"/>
                                      <w:sz w:val="16"/>
                                      <w:szCs w:val="16"/>
                                    </w:rPr>
                                  </w:pPr>
                                  <w:r w:rsidRPr="00624AF5">
                                    <w:rPr>
                                      <w:rFonts w:ascii="Times New Roman" w:hAnsi="Times New Roman"/>
                                      <w:sz w:val="16"/>
                                      <w:szCs w:val="16"/>
                                    </w:rPr>
                                    <w:t>8(4162) 5887220 tplcompany@yandex.ru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0E0B80">
                                  <w:pPr>
                                    <w:spacing w:after="0"/>
                                    <w:jc w:val="center"/>
                                    <w:rPr>
                                      <w:rFonts w:ascii="Times New Roman" w:hAnsi="Times New Roman"/>
                                      <w:color w:val="000000"/>
                                      <w:sz w:val="16"/>
                                      <w:szCs w:val="16"/>
                                    </w:rPr>
                                  </w:pPr>
                                  <w:r w:rsidRPr="00624AF5">
                                    <w:rPr>
                                      <w:rFonts w:ascii="Times New Roman" w:hAnsi="Times New Roman"/>
                                      <w:color w:val="000000"/>
                                      <w:sz w:val="16"/>
                                      <w:szCs w:val="16"/>
                                    </w:rPr>
                                    <w:t xml:space="preserve">Генеральный директор </w:t>
                                  </w:r>
                                  <w:proofErr w:type="spellStart"/>
                                  <w:r w:rsidRPr="00624AF5">
                                    <w:rPr>
                                      <w:rFonts w:ascii="Times New Roman" w:hAnsi="Times New Roman"/>
                                      <w:color w:val="000000"/>
                                      <w:sz w:val="16"/>
                                      <w:szCs w:val="16"/>
                                    </w:rPr>
                                    <w:t>Коломыцин</w:t>
                                  </w:r>
                                  <w:proofErr w:type="spellEnd"/>
                                  <w:r w:rsidRPr="00624AF5">
                                    <w:rPr>
                                      <w:rFonts w:ascii="Times New Roman" w:hAnsi="Times New Roman"/>
                                      <w:color w:val="000000"/>
                                      <w:sz w:val="16"/>
                                      <w:szCs w:val="16"/>
                                    </w:rPr>
                                    <w:t xml:space="preserve"> Алексей Геннадьевич</w:t>
                                  </w:r>
                                </w:p>
                                <w:p w:rsidR="00730CE1" w:rsidRPr="00624AF5" w:rsidRDefault="00730CE1" w:rsidP="000E0B80">
                                  <w:pPr>
                                    <w:spacing w:after="0"/>
                                    <w:jc w:val="center"/>
                                    <w:rPr>
                                      <w:rFonts w:ascii="Times New Roman" w:hAnsi="Times New Roman"/>
                                      <w:color w:val="000000"/>
                                      <w:sz w:val="16"/>
                                      <w:szCs w:val="16"/>
                                    </w:rPr>
                                  </w:pPr>
                                  <w:r w:rsidRPr="00624AF5">
                                    <w:rPr>
                                      <w:rFonts w:ascii="Times New Roman" w:hAnsi="Times New Roman"/>
                                      <w:color w:val="000000"/>
                                      <w:sz w:val="16"/>
                                      <w:szCs w:val="16"/>
                                    </w:rPr>
                                    <w:t>8 924 444 00 50</w:t>
                                  </w:r>
                                </w:p>
                              </w:tc>
                            </w:tr>
                            <w:tr w:rsidR="00730CE1" w:rsidRPr="004A2EF2" w:rsidTr="00782F1D">
                              <w:trPr>
                                <w:trHeight w:val="255"/>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ГАУ Амурской области «Авиабаза»</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sz w:val="16"/>
                                      <w:szCs w:val="16"/>
                                    </w:rPr>
                                  </w:pPr>
                                  <w:r w:rsidRPr="00624AF5">
                                    <w:rPr>
                                      <w:rFonts w:ascii="Times New Roman" w:hAnsi="Times New Roman"/>
                                      <w:sz w:val="16"/>
                                      <w:szCs w:val="16"/>
                                    </w:rPr>
                                    <w:t>8 (4162)991-233 aviahoz@mail.ru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 xml:space="preserve">Начальник </w:t>
                                  </w:r>
                                  <w:proofErr w:type="spellStart"/>
                                  <w:r w:rsidRPr="00624AF5">
                                    <w:rPr>
                                      <w:rFonts w:ascii="Times New Roman" w:hAnsi="Times New Roman"/>
                                      <w:color w:val="000000"/>
                                      <w:sz w:val="16"/>
                                      <w:szCs w:val="16"/>
                                    </w:rPr>
                                    <w:t>Темнюк</w:t>
                                  </w:r>
                                  <w:proofErr w:type="spellEnd"/>
                                  <w:r w:rsidRPr="00624AF5">
                                    <w:rPr>
                                      <w:rFonts w:ascii="Times New Roman" w:hAnsi="Times New Roman"/>
                                      <w:color w:val="000000"/>
                                      <w:sz w:val="16"/>
                                      <w:szCs w:val="16"/>
                                    </w:rPr>
                                    <w:t xml:space="preserve"> Игорь Дмитриевич</w:t>
                                  </w:r>
                                </w:p>
                              </w:tc>
                            </w:tr>
                            <w:tr w:rsidR="00730CE1" w:rsidRPr="004A2EF2" w:rsidTr="00782F1D">
                              <w:trPr>
                                <w:trHeight w:val="273"/>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АО «</w:t>
                                  </w:r>
                                  <w:proofErr w:type="spellStart"/>
                                  <w:r w:rsidRPr="00624AF5">
                                    <w:rPr>
                                      <w:rFonts w:ascii="Times New Roman" w:hAnsi="Times New Roman"/>
                                      <w:sz w:val="16"/>
                                      <w:szCs w:val="16"/>
                                    </w:rPr>
                                    <w:t>Амурплодсемпром</w:t>
                                  </w:r>
                                  <w:proofErr w:type="spellEnd"/>
                                  <w:r w:rsidRPr="00624AF5">
                                    <w:rPr>
                                      <w:rFonts w:ascii="Times New Roman" w:hAnsi="Times New Roman"/>
                                      <w:sz w:val="16"/>
                                      <w:szCs w:val="16"/>
                                    </w:rPr>
                                    <w:t>»</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0E0B80">
                                  <w:pPr>
                                    <w:spacing w:after="0"/>
                                    <w:jc w:val="center"/>
                                    <w:rPr>
                                      <w:rFonts w:ascii="Times New Roman" w:hAnsi="Times New Roman"/>
                                      <w:sz w:val="16"/>
                                      <w:szCs w:val="16"/>
                                    </w:rPr>
                                  </w:pPr>
                                  <w:r w:rsidRPr="00624AF5">
                                    <w:rPr>
                                      <w:rFonts w:ascii="Times New Roman" w:hAnsi="Times New Roman"/>
                                      <w:sz w:val="16"/>
                                      <w:szCs w:val="16"/>
                                    </w:rPr>
                                    <w:t xml:space="preserve">8 (4162) 479-705 </w:t>
                                  </w:r>
                                  <w:proofErr w:type="spellStart"/>
                                  <w:r w:rsidRPr="00624AF5">
                                    <w:rPr>
                                      <w:rFonts w:ascii="Times New Roman" w:hAnsi="Times New Roman"/>
                                      <w:sz w:val="16"/>
                                      <w:szCs w:val="16"/>
                                    </w:rPr>
                                    <w:t>amurplodsemprom@mail</w:t>
                                  </w:r>
                                  <w:proofErr w:type="spellEnd"/>
                                  <w:r w:rsidRPr="00624AF5">
                                    <w:rPr>
                                      <w:rFonts w:ascii="Times New Roman" w:hAnsi="Times New Roman"/>
                                      <w:sz w:val="16"/>
                                      <w:szCs w:val="16"/>
                                    </w:rPr>
                                    <w:t xml:space="preserve"> .</w:t>
                                  </w:r>
                                  <w:proofErr w:type="spellStart"/>
                                  <w:r w:rsidRPr="00624AF5">
                                    <w:rPr>
                                      <w:rFonts w:ascii="Times New Roman" w:hAnsi="Times New Roman"/>
                                      <w:sz w:val="16"/>
                                      <w:szCs w:val="16"/>
                                    </w:rPr>
                                    <w:t>ru</w:t>
                                  </w:r>
                                  <w:proofErr w:type="spellEnd"/>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Директор Мищенко Андрей Владимирович</w:t>
                                  </w:r>
                                </w:p>
                              </w:tc>
                            </w:tr>
                            <w:tr w:rsidR="00730CE1" w:rsidRPr="004A2EF2" w:rsidTr="00782F1D">
                              <w:trPr>
                                <w:trHeight w:val="277"/>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ООО «Машиностроитель»</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sz w:val="16"/>
                                      <w:szCs w:val="16"/>
                                    </w:rPr>
                                  </w:pPr>
                                  <w:r w:rsidRPr="00624AF5">
                                    <w:rPr>
                                      <w:rFonts w:ascii="Times New Roman" w:hAnsi="Times New Roman"/>
                                      <w:sz w:val="16"/>
                                      <w:szCs w:val="16"/>
                                    </w:rPr>
                                    <w:t>8(4162)225-775 metallist-ems@mail.ru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 xml:space="preserve">Генеральный директор </w:t>
                                  </w:r>
                                  <w:proofErr w:type="spellStart"/>
                                  <w:r w:rsidRPr="00624AF5">
                                    <w:rPr>
                                      <w:rFonts w:ascii="Times New Roman" w:hAnsi="Times New Roman"/>
                                      <w:color w:val="000000"/>
                                      <w:sz w:val="16"/>
                                      <w:szCs w:val="16"/>
                                    </w:rPr>
                                    <w:t>Квиткевич</w:t>
                                  </w:r>
                                  <w:proofErr w:type="spellEnd"/>
                                  <w:r w:rsidRPr="00624AF5">
                                    <w:rPr>
                                      <w:rFonts w:ascii="Times New Roman" w:hAnsi="Times New Roman"/>
                                      <w:color w:val="000000"/>
                                      <w:sz w:val="16"/>
                                      <w:szCs w:val="16"/>
                                    </w:rPr>
                                    <w:t xml:space="preserve"> Виталий Владимирович</w:t>
                                  </w:r>
                                </w:p>
                              </w:tc>
                            </w:tr>
                            <w:tr w:rsidR="00730CE1" w:rsidRPr="004A2EF2" w:rsidTr="00782F1D">
                              <w:trPr>
                                <w:trHeight w:val="267"/>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СП "УТП" ФЛ  АО "ДРСК" "Амурские ЭС</w:t>
                                  </w:r>
                                  <w:r w:rsidRPr="00624AF5">
                                    <w:rPr>
                                      <w:rFonts w:ascii="Times New Roman" w:hAnsi="Times New Roman"/>
                                      <w:sz w:val="16"/>
                                      <w:szCs w:val="16"/>
                                      <w:vertAlign w:val="superscript"/>
                                    </w:rPr>
                                    <w:t>"</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sz w:val="16"/>
                                      <w:szCs w:val="16"/>
                                      <w:lang w:val="en-US"/>
                                    </w:rPr>
                                  </w:pPr>
                                  <w:r w:rsidRPr="00624AF5">
                                    <w:rPr>
                                      <w:rFonts w:ascii="Times New Roman" w:hAnsi="Times New Roman"/>
                                      <w:sz w:val="16"/>
                                      <w:szCs w:val="16"/>
                                      <w:lang w:val="en-US"/>
                                    </w:rPr>
                                    <w:t xml:space="preserve">8 (4162) 530-460 </w:t>
                                  </w:r>
                                  <w:proofErr w:type="spellStart"/>
                                  <w:r w:rsidRPr="00624AF5">
                                    <w:rPr>
                                      <w:rFonts w:ascii="Times New Roman" w:hAnsi="Times New Roman"/>
                                      <w:sz w:val="16"/>
                                      <w:szCs w:val="16"/>
                                      <w:lang w:val="en-US"/>
                                    </w:rPr>
                                    <w:t>m-zav@fl</w:t>
                                  </w:r>
                                  <w:proofErr w:type="spellEnd"/>
                                  <w:r w:rsidRPr="00624AF5">
                                    <w:rPr>
                                      <w:rFonts w:ascii="Times New Roman" w:hAnsi="Times New Roman"/>
                                      <w:sz w:val="16"/>
                                      <w:szCs w:val="16"/>
                                    </w:rPr>
                                    <w:t>у</w:t>
                                  </w:r>
                                  <w:r w:rsidRPr="00624AF5">
                                    <w:rPr>
                                      <w:rFonts w:ascii="Times New Roman" w:hAnsi="Times New Roman"/>
                                      <w:sz w:val="16"/>
                                      <w:szCs w:val="16"/>
                                      <w:lang w:val="en-US"/>
                                    </w:rPr>
                                    <w:t>.</w:t>
                                  </w:r>
                                  <w:proofErr w:type="spellStart"/>
                                  <w:r w:rsidRPr="00624AF5">
                                    <w:rPr>
                                      <w:rFonts w:ascii="Times New Roman" w:hAnsi="Times New Roman"/>
                                      <w:sz w:val="16"/>
                                      <w:szCs w:val="16"/>
                                      <w:lang w:val="en-US"/>
                                    </w:rPr>
                                    <w:t>amur.drsk</w:t>
                                  </w:r>
                                  <w:proofErr w:type="spellEnd"/>
                                  <w:r w:rsidRPr="00624AF5">
                                    <w:rPr>
                                      <w:rFonts w:ascii="Times New Roman" w:hAnsi="Times New Roman"/>
                                      <w:sz w:val="16"/>
                                      <w:szCs w:val="16"/>
                                      <w:lang w:val="en-US"/>
                                    </w:rPr>
                                    <w:t xml:space="preserve">. </w:t>
                                  </w:r>
                                  <w:proofErr w:type="spellStart"/>
                                  <w:r w:rsidRPr="00624AF5">
                                    <w:rPr>
                                      <w:rFonts w:ascii="Times New Roman" w:hAnsi="Times New Roman"/>
                                      <w:sz w:val="16"/>
                                      <w:szCs w:val="16"/>
                                      <w:lang w:val="en-US"/>
                                    </w:rPr>
                                    <w:t>ru</w:t>
                                  </w:r>
                                  <w:proofErr w:type="spellEnd"/>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Генеральный директор Андреенко Юрий Андреевич</w:t>
                                  </w:r>
                                </w:p>
                              </w:tc>
                            </w:tr>
                            <w:tr w:rsidR="00730CE1" w:rsidRPr="004A2EF2" w:rsidTr="00782F1D">
                              <w:trPr>
                                <w:trHeight w:val="55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ООО «Благовещенский завод строительных материалов»</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5958FF" w:rsidP="000E0B80">
                                  <w:pPr>
                                    <w:spacing w:after="0"/>
                                    <w:jc w:val="center"/>
                                    <w:rPr>
                                      <w:rFonts w:ascii="Times New Roman" w:hAnsi="Times New Roman"/>
                                      <w:sz w:val="16"/>
                                      <w:szCs w:val="16"/>
                                    </w:rPr>
                                  </w:pPr>
                                  <w:r w:rsidRPr="005958FF">
                                    <w:rPr>
                                      <w:rFonts w:ascii="Times New Roman" w:hAnsi="Times New Roman"/>
                                      <w:sz w:val="16"/>
                                      <w:szCs w:val="16"/>
                                    </w:rPr>
                                    <w:t>8 (4162)</w:t>
                                  </w:r>
                                  <w:r>
                                    <w:rPr>
                                      <w:sz w:val="20"/>
                                      <w:szCs w:val="20"/>
                                    </w:rPr>
                                    <w:t xml:space="preserve"> </w:t>
                                  </w:r>
                                  <w:r w:rsidR="00730CE1" w:rsidRPr="00624AF5">
                                    <w:rPr>
                                      <w:rFonts w:ascii="Times New Roman" w:hAnsi="Times New Roman"/>
                                      <w:sz w:val="16"/>
                                      <w:szCs w:val="16"/>
                                    </w:rPr>
                                    <w:t>338-238,</w:t>
                                  </w:r>
                                  <w:r w:rsidR="00730CE1" w:rsidRPr="00624AF5">
                                    <w:rPr>
                                      <w:rFonts w:ascii="Times New Roman" w:hAnsi="Times New Roman"/>
                                      <w:sz w:val="16"/>
                                      <w:szCs w:val="16"/>
                                    </w:rPr>
                                    <w:br/>
                                    <w:t xml:space="preserve"> bzsm100@yandex.ru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Генеральный директор Мальцев Аркадий Викторович</w:t>
                                  </w:r>
                                </w:p>
                              </w:tc>
                            </w:tr>
                            <w:tr w:rsidR="00730CE1" w:rsidRPr="004A2EF2" w:rsidTr="00782F1D">
                              <w:trPr>
                                <w:trHeight w:val="420"/>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АО «Судостроительный завод  имени Октябрьской революции»</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5958FF" w:rsidP="000E0B80">
                                  <w:pPr>
                                    <w:spacing w:after="0"/>
                                    <w:jc w:val="center"/>
                                    <w:rPr>
                                      <w:rFonts w:ascii="Times New Roman" w:hAnsi="Times New Roman"/>
                                      <w:sz w:val="16"/>
                                      <w:szCs w:val="16"/>
                                    </w:rPr>
                                  </w:pPr>
                                  <w:r w:rsidRPr="005958FF">
                                    <w:rPr>
                                      <w:rFonts w:ascii="Times New Roman" w:hAnsi="Times New Roman"/>
                                      <w:sz w:val="16"/>
                                      <w:szCs w:val="16"/>
                                    </w:rPr>
                                    <w:t>8 (4162)</w:t>
                                  </w:r>
                                  <w:r>
                                    <w:rPr>
                                      <w:sz w:val="20"/>
                                      <w:szCs w:val="20"/>
                                    </w:rPr>
                                    <w:t xml:space="preserve"> </w:t>
                                  </w:r>
                                  <w:r w:rsidR="00730CE1" w:rsidRPr="00624AF5">
                                    <w:rPr>
                                      <w:rFonts w:ascii="Times New Roman" w:hAnsi="Times New Roman"/>
                                      <w:sz w:val="16"/>
                                      <w:szCs w:val="16"/>
                                    </w:rPr>
                                    <w:t>233-400,</w:t>
                                  </w:r>
                                  <w:r w:rsidR="00730CE1" w:rsidRPr="00624AF5">
                                    <w:rPr>
                                      <w:rFonts w:ascii="Times New Roman" w:hAnsi="Times New Roman"/>
                                      <w:sz w:val="16"/>
                                      <w:szCs w:val="16"/>
                                    </w:rPr>
                                    <w:br/>
                                    <w:t xml:space="preserve"> nelma_dir@mail.ru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Генеральный директор Мирзоев Руслан Саид-</w:t>
                                  </w:r>
                                  <w:proofErr w:type="spellStart"/>
                                  <w:r w:rsidRPr="00624AF5">
                                    <w:rPr>
                                      <w:rFonts w:ascii="Times New Roman" w:hAnsi="Times New Roman"/>
                                      <w:color w:val="000000"/>
                                      <w:sz w:val="16"/>
                                      <w:szCs w:val="16"/>
                                    </w:rPr>
                                    <w:t>Ахмедович</w:t>
                                  </w:r>
                                  <w:proofErr w:type="spellEnd"/>
                                </w:p>
                              </w:tc>
                            </w:tr>
                            <w:tr w:rsidR="00730CE1" w:rsidRPr="004A2EF2" w:rsidTr="00782F1D">
                              <w:trPr>
                                <w:trHeight w:val="270"/>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 xml:space="preserve">ООО «Амурский Бройлер» </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5958FF" w:rsidP="00782F1D">
                                  <w:pPr>
                                    <w:spacing w:after="0"/>
                                    <w:jc w:val="center"/>
                                    <w:rPr>
                                      <w:rFonts w:ascii="Times New Roman" w:hAnsi="Times New Roman"/>
                                      <w:sz w:val="16"/>
                                      <w:szCs w:val="16"/>
                                    </w:rPr>
                                  </w:pPr>
                                  <w:r w:rsidRPr="005958FF">
                                    <w:rPr>
                                      <w:rFonts w:ascii="Times New Roman" w:hAnsi="Times New Roman"/>
                                      <w:sz w:val="16"/>
                                      <w:szCs w:val="16"/>
                                    </w:rPr>
                                    <w:t>8 (4162)</w:t>
                                  </w:r>
                                  <w:r>
                                    <w:rPr>
                                      <w:sz w:val="20"/>
                                      <w:szCs w:val="20"/>
                                    </w:rPr>
                                    <w:t xml:space="preserve"> </w:t>
                                  </w:r>
                                  <w:r w:rsidR="00730CE1" w:rsidRPr="00624AF5">
                                    <w:rPr>
                                      <w:rFonts w:ascii="Times New Roman" w:hAnsi="Times New Roman"/>
                                      <w:sz w:val="16"/>
                                      <w:szCs w:val="16"/>
                                    </w:rPr>
                                    <w:t>336-940, mail@amurbroiler.ru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Генеральный директор Михайлов Андрей Анатольевич</w:t>
                                  </w:r>
                                </w:p>
                              </w:tc>
                            </w:tr>
                          </w:tbl>
                          <w:p w:rsidR="00730CE1" w:rsidRPr="004A2EF2" w:rsidRDefault="00730CE1" w:rsidP="000E0B80">
                            <w:pPr>
                              <w:pStyle w:val="24"/>
                              <w:spacing w:after="0" w:line="240" w:lineRule="auto"/>
                              <w:rPr>
                                <w:sz w:val="16"/>
                                <w:szCs w:val="16"/>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51" o:spid="_x0000_s1030" style="position:absolute;left:0;text-align:left;margin-left:67.4pt;margin-top:178.25pt;width:665pt;height:235pt;z-index:2516295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" o:allowincell="f">
                <v:textbox>
                  <w:txbxContent>
                    <w:tbl>
                      <w:tblPr>
                        <w:tblW w:w="13056" w:type="dxa"/>
                        <w:tblInd w:w="93" w:type="dxa"/>
                        <w:tblLook w:val="04A0" w:firstRow="1" w:lastRow="0" w:firstColumn="1" w:lastColumn="0" w:noHBand="0" w:noVBand="1"/>
                      </w:tblPr>
                      <w:tblGrid>
                        <w:gridCol w:w="3336"/>
                        <w:gridCol w:w="3483"/>
                        <w:gridCol w:w="6237"/>
                      </w:tblGrid>
                      <w:tr w:rsidR="00730CE1" w:rsidRPr="004A2EF2" w:rsidTr="00782F1D">
                        <w:trPr>
                          <w:trHeight w:val="1273"/>
                        </w:trPr>
                        <w:tc>
                          <w:tcPr>
                            <w:tcW w:w="333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АО «ДГК» филиал «Амурская генерация»</w:t>
                            </w:r>
                          </w:p>
                        </w:tc>
                        <w:tc>
                          <w:tcPr>
                            <w:tcW w:w="3483" w:type="dxa"/>
                            <w:tcBorders>
                              <w:top w:val="single" w:sz="4" w:space="0" w:color="auto"/>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sz w:val="16"/>
                                <w:szCs w:val="16"/>
                              </w:rPr>
                            </w:pPr>
                            <w:r w:rsidRPr="00624AF5">
                              <w:rPr>
                                <w:rFonts w:ascii="Times New Roman" w:hAnsi="Times New Roman"/>
                                <w:sz w:val="16"/>
                                <w:szCs w:val="16"/>
                              </w:rPr>
                              <w:t xml:space="preserve">Амурские тепловые сети </w:t>
                            </w:r>
                            <w:r w:rsidRPr="00624AF5">
                              <w:rPr>
                                <w:rFonts w:ascii="Times New Roman" w:hAnsi="Times New Roman"/>
                                <w:sz w:val="16"/>
                                <w:szCs w:val="16"/>
                              </w:rPr>
                              <w:br/>
                              <w:t xml:space="preserve">8 (4162) 398-359  </w:t>
                            </w:r>
                            <w:r w:rsidRPr="00624AF5">
                              <w:rPr>
                                <w:rFonts w:ascii="Times New Roman" w:hAnsi="Times New Roman"/>
                                <w:sz w:val="16"/>
                                <w:szCs w:val="16"/>
                              </w:rPr>
                              <w:br/>
                              <w:t>doc-ats@dgk.ru</w:t>
                            </w:r>
                            <w:r w:rsidRPr="00624AF5">
                              <w:rPr>
                                <w:rFonts w:ascii="Times New Roman" w:hAnsi="Times New Roman"/>
                                <w:sz w:val="16"/>
                                <w:szCs w:val="16"/>
                              </w:rPr>
                              <w:br/>
                              <w:t xml:space="preserve">СП БТЭЦ приемная 398 469 doc-btec@dgk.ru </w:t>
                            </w:r>
                          </w:p>
                        </w:tc>
                        <w:tc>
                          <w:tcPr>
                            <w:tcW w:w="6237" w:type="dxa"/>
                            <w:tcBorders>
                              <w:top w:val="single" w:sz="4" w:space="0" w:color="auto"/>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sz w:val="16"/>
                                <w:szCs w:val="16"/>
                              </w:rPr>
                            </w:pPr>
                            <w:r w:rsidRPr="00624AF5">
                              <w:rPr>
                                <w:rFonts w:ascii="Times New Roman" w:hAnsi="Times New Roman"/>
                                <w:sz w:val="16"/>
                                <w:szCs w:val="16"/>
                              </w:rPr>
                              <w:t xml:space="preserve">8 (4162) 398-339 Юлия </w:t>
                            </w:r>
                            <w:proofErr w:type="spellStart"/>
                            <w:r w:rsidRPr="00624AF5">
                              <w:rPr>
                                <w:rFonts w:ascii="Times New Roman" w:hAnsi="Times New Roman"/>
                                <w:sz w:val="16"/>
                                <w:szCs w:val="16"/>
                              </w:rPr>
                              <w:t>Вунминовна</w:t>
                            </w:r>
                            <w:proofErr w:type="spellEnd"/>
                            <w:r w:rsidRPr="00624AF5">
                              <w:rPr>
                                <w:rFonts w:ascii="Times New Roman" w:hAnsi="Times New Roman"/>
                                <w:sz w:val="16"/>
                                <w:szCs w:val="16"/>
                              </w:rPr>
                              <w:br/>
                              <w:t xml:space="preserve"> (секретарь Руденко) Юлия doc-ats@dgk.ru</w:t>
                            </w:r>
                            <w:r w:rsidRPr="00624AF5">
                              <w:rPr>
                                <w:rFonts w:ascii="Times New Roman" w:hAnsi="Times New Roman"/>
                                <w:sz w:val="16"/>
                                <w:szCs w:val="16"/>
                              </w:rPr>
                              <w:br/>
                              <w:t xml:space="preserve">398-311 делопроизводитель </w:t>
                            </w:r>
                            <w:proofErr w:type="spellStart"/>
                            <w:r w:rsidRPr="00624AF5">
                              <w:rPr>
                                <w:rFonts w:ascii="Times New Roman" w:hAnsi="Times New Roman"/>
                                <w:sz w:val="16"/>
                                <w:szCs w:val="16"/>
                              </w:rPr>
                              <w:t>дгк</w:t>
                            </w:r>
                            <w:proofErr w:type="spellEnd"/>
                            <w:r w:rsidRPr="00624AF5">
                              <w:rPr>
                                <w:rFonts w:ascii="Times New Roman" w:hAnsi="Times New Roman"/>
                                <w:sz w:val="16"/>
                                <w:szCs w:val="16"/>
                              </w:rPr>
                              <w:br/>
                              <w:t xml:space="preserve">СП БТЭЦ приемная Анастасия </w:t>
                            </w:r>
                            <w:r w:rsidR="005958FF" w:rsidRPr="005958FF">
                              <w:rPr>
                                <w:rFonts w:ascii="Times New Roman" w:hAnsi="Times New Roman"/>
                                <w:sz w:val="16"/>
                                <w:szCs w:val="16"/>
                              </w:rPr>
                              <w:t>8 (4162)</w:t>
                            </w:r>
                            <w:r w:rsidR="005958FF">
                              <w:rPr>
                                <w:sz w:val="20"/>
                                <w:szCs w:val="20"/>
                              </w:rPr>
                              <w:t xml:space="preserve"> </w:t>
                            </w:r>
                            <w:r w:rsidRPr="00624AF5">
                              <w:rPr>
                                <w:rFonts w:ascii="Times New Roman" w:hAnsi="Times New Roman"/>
                                <w:sz w:val="16"/>
                                <w:szCs w:val="16"/>
                              </w:rPr>
                              <w:t>398 359 doc-btec@dgk.ru</w:t>
                            </w:r>
                            <w:r w:rsidRPr="00624AF5">
                              <w:rPr>
                                <w:rFonts w:ascii="Times New Roman" w:hAnsi="Times New Roman"/>
                                <w:sz w:val="16"/>
                                <w:szCs w:val="16"/>
                              </w:rPr>
                              <w:br/>
                              <w:t xml:space="preserve">канцелярия БТЭЦ </w:t>
                            </w:r>
                            <w:r w:rsidR="005958FF" w:rsidRPr="005958FF">
                              <w:rPr>
                                <w:rFonts w:ascii="Times New Roman" w:hAnsi="Times New Roman"/>
                                <w:sz w:val="16"/>
                                <w:szCs w:val="16"/>
                              </w:rPr>
                              <w:t>8 (4162)</w:t>
                            </w:r>
                            <w:r w:rsidR="005958FF">
                              <w:rPr>
                                <w:sz w:val="20"/>
                                <w:szCs w:val="20"/>
                              </w:rPr>
                              <w:t xml:space="preserve"> </w:t>
                            </w:r>
                            <w:r w:rsidRPr="00624AF5">
                              <w:rPr>
                                <w:rFonts w:ascii="Times New Roman" w:hAnsi="Times New Roman"/>
                                <w:sz w:val="16"/>
                                <w:szCs w:val="16"/>
                              </w:rPr>
                              <w:t>398 411 Наталья Борисовна</w:t>
                            </w:r>
                          </w:p>
                        </w:tc>
                      </w:tr>
                      <w:tr w:rsidR="00730CE1" w:rsidRPr="004A2EF2" w:rsidTr="00782F1D">
                        <w:trPr>
                          <w:trHeight w:val="405"/>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ООО «Амурские коммунальные системы»</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0E0B80">
                            <w:pPr>
                              <w:spacing w:after="0"/>
                              <w:jc w:val="center"/>
                              <w:rPr>
                                <w:rFonts w:ascii="Times New Roman" w:hAnsi="Times New Roman"/>
                                <w:sz w:val="16"/>
                                <w:szCs w:val="16"/>
                              </w:rPr>
                            </w:pPr>
                            <w:r w:rsidRPr="00624AF5">
                              <w:rPr>
                                <w:rFonts w:ascii="Times New Roman" w:hAnsi="Times New Roman"/>
                                <w:sz w:val="16"/>
                                <w:szCs w:val="16"/>
                              </w:rPr>
                              <w:t>8 (4162) 494455 (доб. 1003) acs@amurcomsys.ru</w:t>
                            </w:r>
                          </w:p>
                        </w:tc>
                        <w:tc>
                          <w:tcPr>
                            <w:tcW w:w="6237" w:type="dxa"/>
                            <w:tcBorders>
                              <w:top w:val="nil"/>
                              <w:left w:val="nil"/>
                              <w:bottom w:val="single" w:sz="4" w:space="0" w:color="auto"/>
                              <w:right w:val="single" w:sz="4" w:space="0" w:color="auto"/>
                            </w:tcBorders>
                            <w:shd w:val="clear" w:color="auto" w:fill="auto"/>
                            <w:hideMark/>
                          </w:tcPr>
                          <w:p w:rsidR="00730CE1" w:rsidRPr="00624AF5" w:rsidRDefault="00730CE1" w:rsidP="000E0B80">
                            <w:pPr>
                              <w:spacing w:after="0"/>
                              <w:jc w:val="center"/>
                              <w:rPr>
                                <w:rFonts w:ascii="Times New Roman" w:hAnsi="Times New Roman"/>
                                <w:color w:val="000000"/>
                                <w:sz w:val="16"/>
                                <w:szCs w:val="16"/>
                              </w:rPr>
                            </w:pPr>
                            <w:r w:rsidRPr="00624AF5">
                              <w:rPr>
                                <w:rFonts w:ascii="Times New Roman" w:hAnsi="Times New Roman"/>
                                <w:color w:val="000000"/>
                                <w:sz w:val="16"/>
                                <w:szCs w:val="16"/>
                              </w:rPr>
                              <w:t>Главный управляющий директор</w:t>
                            </w:r>
                          </w:p>
                          <w:p w:rsidR="00730CE1" w:rsidRPr="00624AF5" w:rsidRDefault="00730CE1" w:rsidP="000E0B80">
                            <w:pPr>
                              <w:spacing w:after="0"/>
                              <w:jc w:val="center"/>
                              <w:rPr>
                                <w:rFonts w:ascii="Times New Roman" w:hAnsi="Times New Roman"/>
                                <w:color w:val="000000"/>
                                <w:sz w:val="16"/>
                                <w:szCs w:val="16"/>
                              </w:rPr>
                            </w:pPr>
                            <w:r w:rsidRPr="00624AF5">
                              <w:rPr>
                                <w:rFonts w:ascii="Times New Roman" w:hAnsi="Times New Roman"/>
                                <w:color w:val="000000"/>
                                <w:sz w:val="16"/>
                                <w:szCs w:val="16"/>
                              </w:rPr>
                              <w:t xml:space="preserve">Куликовский Константин Александрович </w:t>
                            </w:r>
                          </w:p>
                        </w:tc>
                      </w:tr>
                      <w:tr w:rsidR="00730CE1" w:rsidRPr="004A2EF2" w:rsidTr="00782F1D">
                        <w:trPr>
                          <w:trHeight w:val="42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ООО «Тепловая компания»</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0E0B80">
                            <w:pPr>
                              <w:spacing w:after="0"/>
                              <w:jc w:val="center"/>
                              <w:rPr>
                                <w:rFonts w:ascii="Times New Roman" w:hAnsi="Times New Roman"/>
                                <w:sz w:val="16"/>
                                <w:szCs w:val="16"/>
                              </w:rPr>
                            </w:pPr>
                            <w:r w:rsidRPr="00624AF5">
                              <w:rPr>
                                <w:rFonts w:ascii="Times New Roman" w:hAnsi="Times New Roman"/>
                                <w:sz w:val="16"/>
                                <w:szCs w:val="16"/>
                              </w:rPr>
                              <w:t>8(4162) 5887220 tplcompany@yandex.ru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0E0B80">
                            <w:pPr>
                              <w:spacing w:after="0"/>
                              <w:jc w:val="center"/>
                              <w:rPr>
                                <w:rFonts w:ascii="Times New Roman" w:hAnsi="Times New Roman"/>
                                <w:color w:val="000000"/>
                                <w:sz w:val="16"/>
                                <w:szCs w:val="16"/>
                              </w:rPr>
                            </w:pPr>
                            <w:r w:rsidRPr="00624AF5">
                              <w:rPr>
                                <w:rFonts w:ascii="Times New Roman" w:hAnsi="Times New Roman"/>
                                <w:color w:val="000000"/>
                                <w:sz w:val="16"/>
                                <w:szCs w:val="16"/>
                              </w:rPr>
                              <w:t xml:space="preserve">Генеральный директор </w:t>
                            </w:r>
                            <w:proofErr w:type="spellStart"/>
                            <w:r w:rsidRPr="00624AF5">
                              <w:rPr>
                                <w:rFonts w:ascii="Times New Roman" w:hAnsi="Times New Roman"/>
                                <w:color w:val="000000"/>
                                <w:sz w:val="16"/>
                                <w:szCs w:val="16"/>
                              </w:rPr>
                              <w:t>Коломыцин</w:t>
                            </w:r>
                            <w:proofErr w:type="spellEnd"/>
                            <w:r w:rsidRPr="00624AF5">
                              <w:rPr>
                                <w:rFonts w:ascii="Times New Roman" w:hAnsi="Times New Roman"/>
                                <w:color w:val="000000"/>
                                <w:sz w:val="16"/>
                                <w:szCs w:val="16"/>
                              </w:rPr>
                              <w:t xml:space="preserve"> Алексей Геннадьевич</w:t>
                            </w:r>
                          </w:p>
                          <w:p w:rsidR="00730CE1" w:rsidRPr="00624AF5" w:rsidRDefault="00730CE1" w:rsidP="000E0B80">
                            <w:pPr>
                              <w:spacing w:after="0"/>
                              <w:jc w:val="center"/>
                              <w:rPr>
                                <w:rFonts w:ascii="Times New Roman" w:hAnsi="Times New Roman"/>
                                <w:color w:val="000000"/>
                                <w:sz w:val="16"/>
                                <w:szCs w:val="16"/>
                              </w:rPr>
                            </w:pPr>
                            <w:r w:rsidRPr="00624AF5">
                              <w:rPr>
                                <w:rFonts w:ascii="Times New Roman" w:hAnsi="Times New Roman"/>
                                <w:color w:val="000000"/>
                                <w:sz w:val="16"/>
                                <w:szCs w:val="16"/>
                              </w:rPr>
                              <w:t>8 924 444 00 50</w:t>
                            </w:r>
                          </w:p>
                        </w:tc>
                      </w:tr>
                      <w:tr w:rsidR="00730CE1" w:rsidRPr="004A2EF2" w:rsidTr="00782F1D">
                        <w:trPr>
                          <w:trHeight w:val="255"/>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ГАУ Амурской области «Авиабаза»</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sz w:val="16"/>
                                <w:szCs w:val="16"/>
                              </w:rPr>
                            </w:pPr>
                            <w:r w:rsidRPr="00624AF5">
                              <w:rPr>
                                <w:rFonts w:ascii="Times New Roman" w:hAnsi="Times New Roman"/>
                                <w:sz w:val="16"/>
                                <w:szCs w:val="16"/>
                              </w:rPr>
                              <w:t>8 (4162)991-233 aviahoz@mail.ru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 xml:space="preserve">Начальник </w:t>
                            </w:r>
                            <w:proofErr w:type="spellStart"/>
                            <w:r w:rsidRPr="00624AF5">
                              <w:rPr>
                                <w:rFonts w:ascii="Times New Roman" w:hAnsi="Times New Roman"/>
                                <w:color w:val="000000"/>
                                <w:sz w:val="16"/>
                                <w:szCs w:val="16"/>
                              </w:rPr>
                              <w:t>Темнюк</w:t>
                            </w:r>
                            <w:proofErr w:type="spellEnd"/>
                            <w:r w:rsidRPr="00624AF5">
                              <w:rPr>
                                <w:rFonts w:ascii="Times New Roman" w:hAnsi="Times New Roman"/>
                                <w:color w:val="000000"/>
                                <w:sz w:val="16"/>
                                <w:szCs w:val="16"/>
                              </w:rPr>
                              <w:t xml:space="preserve"> Игорь Дмитриевич</w:t>
                            </w:r>
                          </w:p>
                        </w:tc>
                      </w:tr>
                      <w:tr w:rsidR="00730CE1" w:rsidRPr="004A2EF2" w:rsidTr="00782F1D">
                        <w:trPr>
                          <w:trHeight w:val="273"/>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АО «</w:t>
                            </w:r>
                            <w:proofErr w:type="spellStart"/>
                            <w:r w:rsidRPr="00624AF5">
                              <w:rPr>
                                <w:rFonts w:ascii="Times New Roman" w:hAnsi="Times New Roman"/>
                                <w:sz w:val="16"/>
                                <w:szCs w:val="16"/>
                              </w:rPr>
                              <w:t>Амурплодсемпром</w:t>
                            </w:r>
                            <w:proofErr w:type="spellEnd"/>
                            <w:r w:rsidRPr="00624AF5">
                              <w:rPr>
                                <w:rFonts w:ascii="Times New Roman" w:hAnsi="Times New Roman"/>
                                <w:sz w:val="16"/>
                                <w:szCs w:val="16"/>
                              </w:rPr>
                              <w:t>»</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0E0B80">
                            <w:pPr>
                              <w:spacing w:after="0"/>
                              <w:jc w:val="center"/>
                              <w:rPr>
                                <w:rFonts w:ascii="Times New Roman" w:hAnsi="Times New Roman"/>
                                <w:sz w:val="16"/>
                                <w:szCs w:val="16"/>
                              </w:rPr>
                            </w:pPr>
                            <w:r w:rsidRPr="00624AF5">
                              <w:rPr>
                                <w:rFonts w:ascii="Times New Roman" w:hAnsi="Times New Roman"/>
                                <w:sz w:val="16"/>
                                <w:szCs w:val="16"/>
                              </w:rPr>
                              <w:t xml:space="preserve">8 (4162) 479-705 </w:t>
                            </w:r>
                            <w:proofErr w:type="spellStart"/>
                            <w:r w:rsidRPr="00624AF5">
                              <w:rPr>
                                <w:rFonts w:ascii="Times New Roman" w:hAnsi="Times New Roman"/>
                                <w:sz w:val="16"/>
                                <w:szCs w:val="16"/>
                              </w:rPr>
                              <w:t>amurplodsemprom@mail</w:t>
                            </w:r>
                            <w:proofErr w:type="spellEnd"/>
                            <w:r w:rsidRPr="00624AF5">
                              <w:rPr>
                                <w:rFonts w:ascii="Times New Roman" w:hAnsi="Times New Roman"/>
                                <w:sz w:val="16"/>
                                <w:szCs w:val="16"/>
                              </w:rPr>
                              <w:t xml:space="preserve"> .</w:t>
                            </w:r>
                            <w:proofErr w:type="spellStart"/>
                            <w:r w:rsidRPr="00624AF5">
                              <w:rPr>
                                <w:rFonts w:ascii="Times New Roman" w:hAnsi="Times New Roman"/>
                                <w:sz w:val="16"/>
                                <w:szCs w:val="16"/>
                              </w:rPr>
                              <w:t>ru</w:t>
                            </w:r>
                            <w:proofErr w:type="spellEnd"/>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Директор Мищенко Андрей Владимирович</w:t>
                            </w:r>
                          </w:p>
                        </w:tc>
                      </w:tr>
                      <w:tr w:rsidR="00730CE1" w:rsidRPr="004A2EF2" w:rsidTr="00782F1D">
                        <w:trPr>
                          <w:trHeight w:val="277"/>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ООО «Машиностроитель»</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sz w:val="16"/>
                                <w:szCs w:val="16"/>
                              </w:rPr>
                            </w:pPr>
                            <w:r w:rsidRPr="00624AF5">
                              <w:rPr>
                                <w:rFonts w:ascii="Times New Roman" w:hAnsi="Times New Roman"/>
                                <w:sz w:val="16"/>
                                <w:szCs w:val="16"/>
                              </w:rPr>
                              <w:t>8(4162)225-775 metallist-ems@mail.ru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 xml:space="preserve">Генеральный директор </w:t>
                            </w:r>
                            <w:proofErr w:type="spellStart"/>
                            <w:r w:rsidRPr="00624AF5">
                              <w:rPr>
                                <w:rFonts w:ascii="Times New Roman" w:hAnsi="Times New Roman"/>
                                <w:color w:val="000000"/>
                                <w:sz w:val="16"/>
                                <w:szCs w:val="16"/>
                              </w:rPr>
                              <w:t>Квиткевич</w:t>
                            </w:r>
                            <w:proofErr w:type="spellEnd"/>
                            <w:r w:rsidRPr="00624AF5">
                              <w:rPr>
                                <w:rFonts w:ascii="Times New Roman" w:hAnsi="Times New Roman"/>
                                <w:color w:val="000000"/>
                                <w:sz w:val="16"/>
                                <w:szCs w:val="16"/>
                              </w:rPr>
                              <w:t xml:space="preserve"> Виталий Владимирович</w:t>
                            </w:r>
                          </w:p>
                        </w:tc>
                      </w:tr>
                      <w:tr w:rsidR="00730CE1" w:rsidRPr="004A2EF2" w:rsidTr="00782F1D">
                        <w:trPr>
                          <w:trHeight w:val="267"/>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СП "УТП" ФЛ  АО "ДРСК" "Амурские ЭС</w:t>
                            </w:r>
                            <w:r w:rsidRPr="00624AF5">
                              <w:rPr>
                                <w:rFonts w:ascii="Times New Roman" w:hAnsi="Times New Roman"/>
                                <w:sz w:val="16"/>
                                <w:szCs w:val="16"/>
                                <w:vertAlign w:val="superscript"/>
                              </w:rPr>
                              <w:t>"</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sz w:val="16"/>
                                <w:szCs w:val="16"/>
                                <w:lang w:val="en-US"/>
                              </w:rPr>
                            </w:pPr>
                            <w:r w:rsidRPr="00624AF5">
                              <w:rPr>
                                <w:rFonts w:ascii="Times New Roman" w:hAnsi="Times New Roman"/>
                                <w:sz w:val="16"/>
                                <w:szCs w:val="16"/>
                                <w:lang w:val="en-US"/>
                              </w:rPr>
                              <w:t xml:space="preserve">8 (4162) 530-460 </w:t>
                            </w:r>
                            <w:proofErr w:type="spellStart"/>
                            <w:r w:rsidRPr="00624AF5">
                              <w:rPr>
                                <w:rFonts w:ascii="Times New Roman" w:hAnsi="Times New Roman"/>
                                <w:sz w:val="16"/>
                                <w:szCs w:val="16"/>
                                <w:lang w:val="en-US"/>
                              </w:rPr>
                              <w:t>m-zav@fl</w:t>
                            </w:r>
                            <w:proofErr w:type="spellEnd"/>
                            <w:r w:rsidRPr="00624AF5">
                              <w:rPr>
                                <w:rFonts w:ascii="Times New Roman" w:hAnsi="Times New Roman"/>
                                <w:sz w:val="16"/>
                                <w:szCs w:val="16"/>
                              </w:rPr>
                              <w:t>у</w:t>
                            </w:r>
                            <w:r w:rsidRPr="00624AF5">
                              <w:rPr>
                                <w:rFonts w:ascii="Times New Roman" w:hAnsi="Times New Roman"/>
                                <w:sz w:val="16"/>
                                <w:szCs w:val="16"/>
                                <w:lang w:val="en-US"/>
                              </w:rPr>
                              <w:t>.</w:t>
                            </w:r>
                            <w:proofErr w:type="spellStart"/>
                            <w:r w:rsidRPr="00624AF5">
                              <w:rPr>
                                <w:rFonts w:ascii="Times New Roman" w:hAnsi="Times New Roman"/>
                                <w:sz w:val="16"/>
                                <w:szCs w:val="16"/>
                                <w:lang w:val="en-US"/>
                              </w:rPr>
                              <w:t>amur.drsk</w:t>
                            </w:r>
                            <w:proofErr w:type="spellEnd"/>
                            <w:r w:rsidRPr="00624AF5">
                              <w:rPr>
                                <w:rFonts w:ascii="Times New Roman" w:hAnsi="Times New Roman"/>
                                <w:sz w:val="16"/>
                                <w:szCs w:val="16"/>
                                <w:lang w:val="en-US"/>
                              </w:rPr>
                              <w:t xml:space="preserve">. </w:t>
                            </w:r>
                            <w:proofErr w:type="spellStart"/>
                            <w:r w:rsidRPr="00624AF5">
                              <w:rPr>
                                <w:rFonts w:ascii="Times New Roman" w:hAnsi="Times New Roman"/>
                                <w:sz w:val="16"/>
                                <w:szCs w:val="16"/>
                                <w:lang w:val="en-US"/>
                              </w:rPr>
                              <w:t>ru</w:t>
                            </w:r>
                            <w:proofErr w:type="spellEnd"/>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Генеральный директор Андреенко Юрий Андреевич</w:t>
                            </w:r>
                          </w:p>
                        </w:tc>
                      </w:tr>
                      <w:tr w:rsidR="00730CE1" w:rsidRPr="004A2EF2" w:rsidTr="00782F1D">
                        <w:trPr>
                          <w:trHeight w:val="554"/>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ООО «Благовещенский завод строительных материалов»</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5958FF" w:rsidP="000E0B80">
                            <w:pPr>
                              <w:spacing w:after="0"/>
                              <w:jc w:val="center"/>
                              <w:rPr>
                                <w:rFonts w:ascii="Times New Roman" w:hAnsi="Times New Roman"/>
                                <w:sz w:val="16"/>
                                <w:szCs w:val="16"/>
                              </w:rPr>
                            </w:pPr>
                            <w:r w:rsidRPr="005958FF">
                              <w:rPr>
                                <w:rFonts w:ascii="Times New Roman" w:hAnsi="Times New Roman"/>
                                <w:sz w:val="16"/>
                                <w:szCs w:val="16"/>
                              </w:rPr>
                              <w:t>8 (4162)</w:t>
                            </w:r>
                            <w:r>
                              <w:rPr>
                                <w:sz w:val="20"/>
                                <w:szCs w:val="20"/>
                              </w:rPr>
                              <w:t xml:space="preserve"> </w:t>
                            </w:r>
                            <w:r w:rsidR="00730CE1" w:rsidRPr="00624AF5">
                              <w:rPr>
                                <w:rFonts w:ascii="Times New Roman" w:hAnsi="Times New Roman"/>
                                <w:sz w:val="16"/>
                                <w:szCs w:val="16"/>
                              </w:rPr>
                              <w:t>338-238,</w:t>
                            </w:r>
                            <w:r w:rsidR="00730CE1" w:rsidRPr="00624AF5">
                              <w:rPr>
                                <w:rFonts w:ascii="Times New Roman" w:hAnsi="Times New Roman"/>
                                <w:sz w:val="16"/>
                                <w:szCs w:val="16"/>
                              </w:rPr>
                              <w:br/>
                              <w:t xml:space="preserve"> bzsm100@yandex.ru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Генеральный директор Мальцев Аркадий Викторович</w:t>
                            </w:r>
                          </w:p>
                        </w:tc>
                      </w:tr>
                      <w:tr w:rsidR="00730CE1" w:rsidRPr="004A2EF2" w:rsidTr="00782F1D">
                        <w:trPr>
                          <w:trHeight w:val="420"/>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АО «Судостроительный завод  имени Октябрьской революции»</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5958FF" w:rsidP="000E0B80">
                            <w:pPr>
                              <w:spacing w:after="0"/>
                              <w:jc w:val="center"/>
                              <w:rPr>
                                <w:rFonts w:ascii="Times New Roman" w:hAnsi="Times New Roman"/>
                                <w:sz w:val="16"/>
                                <w:szCs w:val="16"/>
                              </w:rPr>
                            </w:pPr>
                            <w:r w:rsidRPr="005958FF">
                              <w:rPr>
                                <w:rFonts w:ascii="Times New Roman" w:hAnsi="Times New Roman"/>
                                <w:sz w:val="16"/>
                                <w:szCs w:val="16"/>
                              </w:rPr>
                              <w:t>8 (4162)</w:t>
                            </w:r>
                            <w:r>
                              <w:rPr>
                                <w:sz w:val="20"/>
                                <w:szCs w:val="20"/>
                              </w:rPr>
                              <w:t xml:space="preserve"> </w:t>
                            </w:r>
                            <w:r w:rsidR="00730CE1" w:rsidRPr="00624AF5">
                              <w:rPr>
                                <w:rFonts w:ascii="Times New Roman" w:hAnsi="Times New Roman"/>
                                <w:sz w:val="16"/>
                                <w:szCs w:val="16"/>
                              </w:rPr>
                              <w:t>233-400,</w:t>
                            </w:r>
                            <w:r w:rsidR="00730CE1" w:rsidRPr="00624AF5">
                              <w:rPr>
                                <w:rFonts w:ascii="Times New Roman" w:hAnsi="Times New Roman"/>
                                <w:sz w:val="16"/>
                                <w:szCs w:val="16"/>
                              </w:rPr>
                              <w:br/>
                              <w:t xml:space="preserve"> nelma_dir@mail.ru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Генеральный директор Мирзоев Руслан Саид-</w:t>
                            </w:r>
                            <w:proofErr w:type="spellStart"/>
                            <w:r w:rsidRPr="00624AF5">
                              <w:rPr>
                                <w:rFonts w:ascii="Times New Roman" w:hAnsi="Times New Roman"/>
                                <w:color w:val="000000"/>
                                <w:sz w:val="16"/>
                                <w:szCs w:val="16"/>
                              </w:rPr>
                              <w:t>Ахмедович</w:t>
                            </w:r>
                            <w:proofErr w:type="spellEnd"/>
                          </w:p>
                        </w:tc>
                      </w:tr>
                      <w:tr w:rsidR="00730CE1" w:rsidRPr="004A2EF2" w:rsidTr="00782F1D">
                        <w:trPr>
                          <w:trHeight w:val="270"/>
                        </w:trPr>
                        <w:tc>
                          <w:tcPr>
                            <w:tcW w:w="3336" w:type="dxa"/>
                            <w:tcBorders>
                              <w:top w:val="nil"/>
                              <w:left w:val="single" w:sz="4" w:space="0" w:color="auto"/>
                              <w:bottom w:val="single" w:sz="4" w:space="0" w:color="auto"/>
                              <w:right w:val="single" w:sz="4" w:space="0" w:color="auto"/>
                            </w:tcBorders>
                            <w:shd w:val="clear" w:color="auto" w:fill="auto"/>
                            <w:vAlign w:val="center"/>
                            <w:hideMark/>
                          </w:tcPr>
                          <w:p w:rsidR="00730CE1" w:rsidRPr="00624AF5" w:rsidRDefault="00730CE1" w:rsidP="000E0B80">
                            <w:pPr>
                              <w:spacing w:after="0"/>
                              <w:rPr>
                                <w:rFonts w:ascii="Times New Roman" w:hAnsi="Times New Roman"/>
                                <w:sz w:val="16"/>
                                <w:szCs w:val="16"/>
                              </w:rPr>
                            </w:pPr>
                            <w:r w:rsidRPr="00624AF5">
                              <w:rPr>
                                <w:rFonts w:ascii="Times New Roman" w:hAnsi="Times New Roman"/>
                                <w:sz w:val="16"/>
                                <w:szCs w:val="16"/>
                              </w:rPr>
                              <w:t xml:space="preserve">ООО «Амурский Бройлер» </w:t>
                            </w:r>
                          </w:p>
                        </w:tc>
                        <w:tc>
                          <w:tcPr>
                            <w:tcW w:w="3483" w:type="dxa"/>
                            <w:tcBorders>
                              <w:top w:val="nil"/>
                              <w:left w:val="nil"/>
                              <w:bottom w:val="single" w:sz="4" w:space="0" w:color="auto"/>
                              <w:right w:val="single" w:sz="4" w:space="0" w:color="auto"/>
                            </w:tcBorders>
                            <w:shd w:val="clear" w:color="auto" w:fill="auto"/>
                            <w:vAlign w:val="center"/>
                            <w:hideMark/>
                          </w:tcPr>
                          <w:p w:rsidR="00730CE1" w:rsidRPr="00624AF5" w:rsidRDefault="005958FF" w:rsidP="00782F1D">
                            <w:pPr>
                              <w:spacing w:after="0"/>
                              <w:jc w:val="center"/>
                              <w:rPr>
                                <w:rFonts w:ascii="Times New Roman" w:hAnsi="Times New Roman"/>
                                <w:sz w:val="16"/>
                                <w:szCs w:val="16"/>
                              </w:rPr>
                            </w:pPr>
                            <w:r w:rsidRPr="005958FF">
                              <w:rPr>
                                <w:rFonts w:ascii="Times New Roman" w:hAnsi="Times New Roman"/>
                                <w:sz w:val="16"/>
                                <w:szCs w:val="16"/>
                              </w:rPr>
                              <w:t>8 (4162)</w:t>
                            </w:r>
                            <w:r>
                              <w:rPr>
                                <w:sz w:val="20"/>
                                <w:szCs w:val="20"/>
                              </w:rPr>
                              <w:t xml:space="preserve"> </w:t>
                            </w:r>
                            <w:r w:rsidR="00730CE1" w:rsidRPr="00624AF5">
                              <w:rPr>
                                <w:rFonts w:ascii="Times New Roman" w:hAnsi="Times New Roman"/>
                                <w:sz w:val="16"/>
                                <w:szCs w:val="16"/>
                              </w:rPr>
                              <w:t>336-940, mail@amurbroiler.ru</w:t>
                            </w:r>
                          </w:p>
                        </w:tc>
                        <w:tc>
                          <w:tcPr>
                            <w:tcW w:w="6237" w:type="dxa"/>
                            <w:tcBorders>
                              <w:top w:val="nil"/>
                              <w:left w:val="nil"/>
                              <w:bottom w:val="single" w:sz="4" w:space="0" w:color="auto"/>
                              <w:right w:val="single" w:sz="4" w:space="0" w:color="auto"/>
                            </w:tcBorders>
                            <w:shd w:val="clear" w:color="auto" w:fill="auto"/>
                            <w:vAlign w:val="center"/>
                            <w:hideMark/>
                          </w:tcPr>
                          <w:p w:rsidR="00730CE1" w:rsidRPr="00624AF5" w:rsidRDefault="00730CE1" w:rsidP="00782F1D">
                            <w:pPr>
                              <w:spacing w:after="0"/>
                              <w:jc w:val="center"/>
                              <w:rPr>
                                <w:rFonts w:ascii="Times New Roman" w:hAnsi="Times New Roman"/>
                                <w:color w:val="000000"/>
                                <w:sz w:val="16"/>
                                <w:szCs w:val="16"/>
                              </w:rPr>
                            </w:pPr>
                            <w:r w:rsidRPr="00624AF5">
                              <w:rPr>
                                <w:rFonts w:ascii="Times New Roman" w:hAnsi="Times New Roman"/>
                                <w:color w:val="000000"/>
                                <w:sz w:val="16"/>
                                <w:szCs w:val="16"/>
                              </w:rPr>
                              <w:t>Генеральный директор Михайлов Андрей Анатольевич</w:t>
                            </w:r>
                          </w:p>
                        </w:tc>
                      </w:tr>
                    </w:tbl>
                    <w:p w:rsidR="00730CE1" w:rsidRPr="004A2EF2" w:rsidRDefault="00730CE1" w:rsidP="000E0B80">
                      <w:pPr>
                        <w:pStyle w:val="24"/>
                        <w:spacing w:after="0" w:line="240" w:lineRule="auto"/>
                        <w:rPr>
                          <w:sz w:val="16"/>
                          <w:szCs w:val="16"/>
                        </w:rPr>
                      </w:pPr>
                    </w:p>
                  </w:txbxContent>
                </v:textbox>
                <w10:wrap anchorx="margin"/>
              </v:rect>
            </w:pict>
          </mc:Fallback>
        </mc:AlternateContent>
      </w:r>
    </w:p>
    <w:sectPr w:rsidR="00570FF0" w:rsidRPr="00570FF0" w:rsidSect="00944E44">
      <w:headerReference w:type="default" r:id="rId16"/>
      <w:pgSz w:w="16838" w:h="11906" w:orient="landscape"/>
      <w:pgMar w:top="284" w:right="1134" w:bottom="0"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13DF" w:rsidRDefault="000D13DF" w:rsidP="005C6523">
      <w:pPr>
        <w:spacing w:after="0" w:line="240" w:lineRule="auto"/>
      </w:pPr>
      <w:r>
        <w:separator/>
      </w:r>
    </w:p>
  </w:endnote>
  <w:endnote w:type="continuationSeparator" w:id="0">
    <w:p w:rsidR="000D13DF" w:rsidRDefault="000D13DF" w:rsidP="005C65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13DF" w:rsidRDefault="000D13DF" w:rsidP="005C6523">
      <w:pPr>
        <w:spacing w:after="0" w:line="240" w:lineRule="auto"/>
      </w:pPr>
      <w:r>
        <w:separator/>
      </w:r>
    </w:p>
  </w:footnote>
  <w:footnote w:type="continuationSeparator" w:id="0">
    <w:p w:rsidR="000D13DF" w:rsidRDefault="000D13DF" w:rsidP="005C652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CE1" w:rsidRDefault="00730CE1">
    <w:pPr>
      <w:pStyle w:val="aa"/>
    </w:pPr>
  </w:p>
  <w:p w:rsidR="00730CE1" w:rsidRDefault="00730CE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30CE1" w:rsidRDefault="00730CE1">
    <w:pPr>
      <w:pStyle w:val="aa"/>
      <w:jc w:val="center"/>
    </w:pPr>
    <w:r>
      <w:fldChar w:fldCharType="begin"/>
    </w:r>
    <w:r>
      <w:instrText>PAGE   \* MERGEFORMAT</w:instrText>
    </w:r>
    <w:r>
      <w:fldChar w:fldCharType="separate"/>
    </w:r>
    <w:r w:rsidR="00A87645">
      <w:rPr>
        <w:noProof/>
      </w:rPr>
      <w:t>25</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054AF4"/>
    <w:multiLevelType w:val="multilevel"/>
    <w:tmpl w:val="7F7C17D0"/>
    <w:lvl w:ilvl="0">
      <w:start w:val="1"/>
      <w:numFmt w:val="decimal"/>
      <w:lvlText w:val="%1."/>
      <w:lvlJc w:val="left"/>
    </w:lvl>
    <w:lvl w:ilvl="1">
      <w:start w:val="1"/>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244930B4"/>
    <w:multiLevelType w:val="hybridMultilevel"/>
    <w:tmpl w:val="386E4990"/>
    <w:lvl w:ilvl="0" w:tplc="A5F4F72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
    <w:nsid w:val="26E2789D"/>
    <w:multiLevelType w:val="multilevel"/>
    <w:tmpl w:val="0008925A"/>
    <w:lvl w:ilvl="0">
      <w:start w:val="1"/>
      <w:numFmt w:val="decimal"/>
      <w:lvlText w:val="%1."/>
      <w:lvlJc w:val="left"/>
    </w:lvl>
    <w:lvl w:ilvl="1">
      <w:start w:val="2"/>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start w:val="1"/>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458072A8"/>
    <w:multiLevelType w:val="multilevel"/>
    <w:tmpl w:val="DFEA9D7C"/>
    <w:lvl w:ilvl="0">
      <w:start w:val="2"/>
      <w:numFmt w:val="decimal"/>
      <w:lvlText w:val="%1."/>
      <w:lvlJc w:val="left"/>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5CF44748"/>
    <w:multiLevelType w:val="hybridMultilevel"/>
    <w:tmpl w:val="ED9066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6C1E07B8"/>
    <w:multiLevelType w:val="multilevel"/>
    <w:tmpl w:val="A9FC9D5A"/>
    <w:lvl w:ilvl="0">
      <w:start w:val="1"/>
      <w:numFmt w:val="decimal"/>
      <w:lvlText w:val="%1."/>
      <w:lvlJc w:val="left"/>
    </w:lvl>
    <w:lvl w:ilvl="1">
      <w:start w:val="2"/>
      <w:numFmt w:val="decimal"/>
      <w:lvlText w:val="%1.%2."/>
      <w:lvlJc w:val="left"/>
    </w:lvl>
    <w:lvl w:ilvl="2">
      <w:start w:val="2"/>
      <w:numFmt w:val="decimal"/>
      <w:lvlText w:val="%1.%2.%3."/>
      <w:lvlJc w:val="left"/>
    </w:lvl>
    <w:lvl w:ilvl="3">
      <w:start w:val="26"/>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75994FF2"/>
    <w:multiLevelType w:val="multilevel"/>
    <w:tmpl w:val="773A57BE"/>
    <w:lvl w:ilvl="0">
      <w:start w:val="1"/>
      <w:numFmt w:val="decimal"/>
      <w:lvlText w:val="%1."/>
      <w:lvlJc w:val="left"/>
    </w:lvl>
    <w:lvl w:ilvl="1">
      <w:start w:val="3"/>
      <w:numFmt w:val="decimal"/>
      <w:lvlText w:val="%1.%2."/>
      <w:lvlJc w:val="left"/>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auto"/>
        <w:lang w:val="ru-RU" w:eastAsia="ru-RU" w:bidi="ru-RU"/>
      </w:rPr>
    </w:lvl>
    <w:lvl w:ilvl="2">
      <w:start w:val="1"/>
      <w:numFmt w:val="decimal"/>
      <w:lvlText w:val="%1.%2.%3."/>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77E610AB"/>
    <w:multiLevelType w:val="multilevel"/>
    <w:tmpl w:val="27CAB66C"/>
    <w:lvl w:ilvl="0">
      <w:start w:val="1"/>
      <w:numFmt w:val="decimal"/>
      <w:lvlText w:val="%1."/>
      <w:lvlJc w:val="left"/>
    </w:lvl>
    <w:lvl w:ilvl="1">
      <w:start w:val="2"/>
      <w:numFmt w:val="decimal"/>
      <w:lvlText w:val="%1.%2."/>
      <w:lvlJc w:val="left"/>
    </w:lvl>
    <w:lvl w:ilvl="2">
      <w:start w:val="2"/>
      <w:numFmt w:val="decimal"/>
      <w:lvlText w:val="%1.%2.%3."/>
      <w:lvlJc w:val="left"/>
    </w:lvl>
    <w:lvl w:ilvl="3">
      <w:start w:val="5"/>
      <w:numFmt w:val="decimal"/>
      <w:lvlText w:val="%1.%2.%3.%4."/>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auto"/>
        <w:lang w:val="ru-RU" w:eastAsia="ru-RU" w:bidi="ru-RU"/>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7C801EDC"/>
    <w:multiLevelType w:val="hybridMultilevel"/>
    <w:tmpl w:val="289AEF28"/>
    <w:lvl w:ilvl="0" w:tplc="A5F4F726">
      <w:start w:val="1"/>
      <w:numFmt w:val="bullet"/>
      <w:lvlText w:val=""/>
      <w:lvlJc w:val="left"/>
      <w:pPr>
        <w:ind w:left="1080" w:hanging="360"/>
      </w:pPr>
      <w:rPr>
        <w:rFonts w:ascii="Symbol" w:hAnsi="Symbol" w:hint="default"/>
      </w:rPr>
    </w:lvl>
    <w:lvl w:ilvl="1" w:tplc="04190003">
      <w:start w:val="1"/>
      <w:numFmt w:val="bullet"/>
      <w:lvlText w:val="o"/>
      <w:lvlJc w:val="left"/>
      <w:pPr>
        <w:ind w:left="1800" w:hanging="360"/>
      </w:pPr>
      <w:rPr>
        <w:rFonts w:ascii="Courier New" w:hAnsi="Courier New" w:cs="Courier New" w:hint="default"/>
      </w:rPr>
    </w:lvl>
    <w:lvl w:ilvl="2" w:tplc="04190005">
      <w:start w:val="1"/>
      <w:numFmt w:val="bullet"/>
      <w:lvlText w:val=""/>
      <w:lvlJc w:val="left"/>
      <w:pPr>
        <w:ind w:left="2520" w:hanging="360"/>
      </w:pPr>
      <w:rPr>
        <w:rFonts w:ascii="Wingdings" w:hAnsi="Wingdings" w:hint="default"/>
      </w:rPr>
    </w:lvl>
    <w:lvl w:ilvl="3" w:tplc="04190001">
      <w:start w:val="1"/>
      <w:numFmt w:val="bullet"/>
      <w:lvlText w:val=""/>
      <w:lvlJc w:val="left"/>
      <w:pPr>
        <w:ind w:left="3240" w:hanging="360"/>
      </w:pPr>
      <w:rPr>
        <w:rFonts w:ascii="Symbol" w:hAnsi="Symbol" w:hint="default"/>
      </w:rPr>
    </w:lvl>
    <w:lvl w:ilvl="4" w:tplc="04190003">
      <w:start w:val="1"/>
      <w:numFmt w:val="bullet"/>
      <w:lvlText w:val="o"/>
      <w:lvlJc w:val="left"/>
      <w:pPr>
        <w:ind w:left="3960" w:hanging="360"/>
      </w:pPr>
      <w:rPr>
        <w:rFonts w:ascii="Courier New" w:hAnsi="Courier New" w:cs="Courier New" w:hint="default"/>
      </w:rPr>
    </w:lvl>
    <w:lvl w:ilvl="5" w:tplc="04190005">
      <w:start w:val="1"/>
      <w:numFmt w:val="bullet"/>
      <w:lvlText w:val=""/>
      <w:lvlJc w:val="left"/>
      <w:pPr>
        <w:ind w:left="4680" w:hanging="360"/>
      </w:pPr>
      <w:rPr>
        <w:rFonts w:ascii="Wingdings" w:hAnsi="Wingdings" w:hint="default"/>
      </w:rPr>
    </w:lvl>
    <w:lvl w:ilvl="6" w:tplc="04190001">
      <w:start w:val="1"/>
      <w:numFmt w:val="bullet"/>
      <w:lvlText w:val=""/>
      <w:lvlJc w:val="left"/>
      <w:pPr>
        <w:ind w:left="5400" w:hanging="360"/>
      </w:pPr>
      <w:rPr>
        <w:rFonts w:ascii="Symbol" w:hAnsi="Symbol" w:hint="default"/>
      </w:rPr>
    </w:lvl>
    <w:lvl w:ilvl="7" w:tplc="04190003">
      <w:start w:val="1"/>
      <w:numFmt w:val="bullet"/>
      <w:lvlText w:val="o"/>
      <w:lvlJc w:val="left"/>
      <w:pPr>
        <w:ind w:left="6120" w:hanging="360"/>
      </w:pPr>
      <w:rPr>
        <w:rFonts w:ascii="Courier New" w:hAnsi="Courier New" w:cs="Courier New" w:hint="default"/>
      </w:rPr>
    </w:lvl>
    <w:lvl w:ilvl="8" w:tplc="04190005">
      <w:start w:val="1"/>
      <w:numFmt w:val="bullet"/>
      <w:lvlText w:val=""/>
      <w:lvlJc w:val="left"/>
      <w:pPr>
        <w:ind w:left="6840" w:hanging="360"/>
      </w:pPr>
      <w:rPr>
        <w:rFonts w:ascii="Wingdings" w:hAnsi="Wingdings" w:hint="default"/>
      </w:rPr>
    </w:lvl>
  </w:abstractNum>
  <w:num w:numId="1">
    <w:abstractNumId w:val="1"/>
  </w:num>
  <w:num w:numId="2">
    <w:abstractNumId w:val="8"/>
  </w:num>
  <w:num w:numId="3">
    <w:abstractNumId w:val="0"/>
  </w:num>
  <w:num w:numId="4">
    <w:abstractNumId w:val="2"/>
  </w:num>
  <w:num w:numId="5">
    <w:abstractNumId w:val="7"/>
  </w:num>
  <w:num w:numId="6">
    <w:abstractNumId w:val="5"/>
  </w:num>
  <w:num w:numId="7">
    <w:abstractNumId w:val="6"/>
  </w:num>
  <w:num w:numId="8">
    <w:abstractNumId w:val="3"/>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08"/>
  <w:drawingGridHorizontalSpacing w:val="140"/>
  <w:drawingGridVerticalSpacing w:val="381"/>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A49BB"/>
    <w:rsid w:val="00003110"/>
    <w:rsid w:val="00007753"/>
    <w:rsid w:val="00014CAC"/>
    <w:rsid w:val="00032416"/>
    <w:rsid w:val="000608AB"/>
    <w:rsid w:val="000672A3"/>
    <w:rsid w:val="0007513E"/>
    <w:rsid w:val="000B5EE1"/>
    <w:rsid w:val="000C696B"/>
    <w:rsid w:val="000D13DF"/>
    <w:rsid w:val="000D285B"/>
    <w:rsid w:val="000D5BEB"/>
    <w:rsid w:val="000E0B80"/>
    <w:rsid w:val="000E3FAA"/>
    <w:rsid w:val="000E6E5E"/>
    <w:rsid w:val="0011167F"/>
    <w:rsid w:val="00126E8B"/>
    <w:rsid w:val="00145C22"/>
    <w:rsid w:val="001560D8"/>
    <w:rsid w:val="00191BE1"/>
    <w:rsid w:val="0019333C"/>
    <w:rsid w:val="00196D99"/>
    <w:rsid w:val="001A53FF"/>
    <w:rsid w:val="001B4F87"/>
    <w:rsid w:val="001C789B"/>
    <w:rsid w:val="001E6306"/>
    <w:rsid w:val="002378EE"/>
    <w:rsid w:val="002530CF"/>
    <w:rsid w:val="0026303E"/>
    <w:rsid w:val="00276BCB"/>
    <w:rsid w:val="0028447C"/>
    <w:rsid w:val="002844F1"/>
    <w:rsid w:val="002917E4"/>
    <w:rsid w:val="00294256"/>
    <w:rsid w:val="002C2FE0"/>
    <w:rsid w:val="002C62F4"/>
    <w:rsid w:val="002D513A"/>
    <w:rsid w:val="002F5218"/>
    <w:rsid w:val="0030193D"/>
    <w:rsid w:val="0032323A"/>
    <w:rsid w:val="003236BD"/>
    <w:rsid w:val="00327BCA"/>
    <w:rsid w:val="00327E45"/>
    <w:rsid w:val="003303C3"/>
    <w:rsid w:val="0035528A"/>
    <w:rsid w:val="00361097"/>
    <w:rsid w:val="00363FF9"/>
    <w:rsid w:val="00372F7C"/>
    <w:rsid w:val="00391269"/>
    <w:rsid w:val="00396C1B"/>
    <w:rsid w:val="003B4911"/>
    <w:rsid w:val="003F385B"/>
    <w:rsid w:val="00406577"/>
    <w:rsid w:val="0041661D"/>
    <w:rsid w:val="004212F1"/>
    <w:rsid w:val="00431BBB"/>
    <w:rsid w:val="00445D5B"/>
    <w:rsid w:val="004505E4"/>
    <w:rsid w:val="00453418"/>
    <w:rsid w:val="00453C9A"/>
    <w:rsid w:val="00454F6C"/>
    <w:rsid w:val="00461D58"/>
    <w:rsid w:val="004639F0"/>
    <w:rsid w:val="00466400"/>
    <w:rsid w:val="00477FD7"/>
    <w:rsid w:val="00490361"/>
    <w:rsid w:val="004A544C"/>
    <w:rsid w:val="004B2DB7"/>
    <w:rsid w:val="004C1938"/>
    <w:rsid w:val="004C3536"/>
    <w:rsid w:val="004E5DB5"/>
    <w:rsid w:val="004F3124"/>
    <w:rsid w:val="00512989"/>
    <w:rsid w:val="0051556F"/>
    <w:rsid w:val="00533983"/>
    <w:rsid w:val="00546CCE"/>
    <w:rsid w:val="005476BA"/>
    <w:rsid w:val="00570FF0"/>
    <w:rsid w:val="00591CE5"/>
    <w:rsid w:val="0059272D"/>
    <w:rsid w:val="005958FF"/>
    <w:rsid w:val="005B0517"/>
    <w:rsid w:val="005B20C3"/>
    <w:rsid w:val="005B3541"/>
    <w:rsid w:val="005B4B73"/>
    <w:rsid w:val="005C58BB"/>
    <w:rsid w:val="005C6523"/>
    <w:rsid w:val="005E7F21"/>
    <w:rsid w:val="005F2BA3"/>
    <w:rsid w:val="00606369"/>
    <w:rsid w:val="00624AF5"/>
    <w:rsid w:val="00625765"/>
    <w:rsid w:val="00630C6F"/>
    <w:rsid w:val="00632739"/>
    <w:rsid w:val="0063742D"/>
    <w:rsid w:val="00661F85"/>
    <w:rsid w:val="006C3D9D"/>
    <w:rsid w:val="006F3F3E"/>
    <w:rsid w:val="00707FD2"/>
    <w:rsid w:val="00720235"/>
    <w:rsid w:val="00722692"/>
    <w:rsid w:val="00722A23"/>
    <w:rsid w:val="00723BBC"/>
    <w:rsid w:val="007273F4"/>
    <w:rsid w:val="00730CE1"/>
    <w:rsid w:val="00735826"/>
    <w:rsid w:val="00736888"/>
    <w:rsid w:val="00744528"/>
    <w:rsid w:val="007802B3"/>
    <w:rsid w:val="00782F1D"/>
    <w:rsid w:val="00783ACC"/>
    <w:rsid w:val="00787CDB"/>
    <w:rsid w:val="007936A1"/>
    <w:rsid w:val="007A3A24"/>
    <w:rsid w:val="007A3E6B"/>
    <w:rsid w:val="007A5D6D"/>
    <w:rsid w:val="007C4128"/>
    <w:rsid w:val="007D2360"/>
    <w:rsid w:val="007D4380"/>
    <w:rsid w:val="007D657E"/>
    <w:rsid w:val="007F2C37"/>
    <w:rsid w:val="008105D6"/>
    <w:rsid w:val="008162A9"/>
    <w:rsid w:val="00817EBB"/>
    <w:rsid w:val="008277DA"/>
    <w:rsid w:val="008421AD"/>
    <w:rsid w:val="00851186"/>
    <w:rsid w:val="0087466C"/>
    <w:rsid w:val="0089514C"/>
    <w:rsid w:val="008B1FC5"/>
    <w:rsid w:val="008B563C"/>
    <w:rsid w:val="008C0673"/>
    <w:rsid w:val="008E6A1A"/>
    <w:rsid w:val="008F0D68"/>
    <w:rsid w:val="00910F81"/>
    <w:rsid w:val="00916F0E"/>
    <w:rsid w:val="00922AEC"/>
    <w:rsid w:val="009317B7"/>
    <w:rsid w:val="0093614F"/>
    <w:rsid w:val="00944DD9"/>
    <w:rsid w:val="00944E44"/>
    <w:rsid w:val="00947532"/>
    <w:rsid w:val="00971C1C"/>
    <w:rsid w:val="009862A1"/>
    <w:rsid w:val="009A0DFB"/>
    <w:rsid w:val="009B1321"/>
    <w:rsid w:val="009B49D8"/>
    <w:rsid w:val="009C52D1"/>
    <w:rsid w:val="009E4418"/>
    <w:rsid w:val="00A02C9B"/>
    <w:rsid w:val="00A03DBD"/>
    <w:rsid w:val="00A0620D"/>
    <w:rsid w:val="00A20CF7"/>
    <w:rsid w:val="00A30EAD"/>
    <w:rsid w:val="00A37065"/>
    <w:rsid w:val="00A466D8"/>
    <w:rsid w:val="00A46970"/>
    <w:rsid w:val="00A65DE8"/>
    <w:rsid w:val="00A8407C"/>
    <w:rsid w:val="00A87645"/>
    <w:rsid w:val="00A87CF8"/>
    <w:rsid w:val="00AA06F3"/>
    <w:rsid w:val="00AA0DAB"/>
    <w:rsid w:val="00AC59D8"/>
    <w:rsid w:val="00AC64A8"/>
    <w:rsid w:val="00AD0A6E"/>
    <w:rsid w:val="00B014D7"/>
    <w:rsid w:val="00B110DC"/>
    <w:rsid w:val="00B27151"/>
    <w:rsid w:val="00B50C75"/>
    <w:rsid w:val="00B81B9D"/>
    <w:rsid w:val="00B82212"/>
    <w:rsid w:val="00BE0D6C"/>
    <w:rsid w:val="00BE13C3"/>
    <w:rsid w:val="00BE2DFE"/>
    <w:rsid w:val="00BF5C8F"/>
    <w:rsid w:val="00C24B66"/>
    <w:rsid w:val="00C513BA"/>
    <w:rsid w:val="00C84028"/>
    <w:rsid w:val="00C8563C"/>
    <w:rsid w:val="00CC5083"/>
    <w:rsid w:val="00CE0310"/>
    <w:rsid w:val="00CE1B6C"/>
    <w:rsid w:val="00CE52A4"/>
    <w:rsid w:val="00CE5864"/>
    <w:rsid w:val="00CF2227"/>
    <w:rsid w:val="00CF513D"/>
    <w:rsid w:val="00D22142"/>
    <w:rsid w:val="00D518FF"/>
    <w:rsid w:val="00D57E1E"/>
    <w:rsid w:val="00D7344C"/>
    <w:rsid w:val="00D74379"/>
    <w:rsid w:val="00D77142"/>
    <w:rsid w:val="00D96931"/>
    <w:rsid w:val="00D96E43"/>
    <w:rsid w:val="00D97E93"/>
    <w:rsid w:val="00DA05FF"/>
    <w:rsid w:val="00DB549F"/>
    <w:rsid w:val="00DC0EE7"/>
    <w:rsid w:val="00DF3C90"/>
    <w:rsid w:val="00DF5009"/>
    <w:rsid w:val="00E35273"/>
    <w:rsid w:val="00E44619"/>
    <w:rsid w:val="00E45BA5"/>
    <w:rsid w:val="00E45F8C"/>
    <w:rsid w:val="00E46634"/>
    <w:rsid w:val="00E5292A"/>
    <w:rsid w:val="00E61DD5"/>
    <w:rsid w:val="00E708AC"/>
    <w:rsid w:val="00E72C42"/>
    <w:rsid w:val="00E815D8"/>
    <w:rsid w:val="00E878C6"/>
    <w:rsid w:val="00EA1818"/>
    <w:rsid w:val="00EA49BB"/>
    <w:rsid w:val="00EC71BC"/>
    <w:rsid w:val="00ED680E"/>
    <w:rsid w:val="00EE3EE3"/>
    <w:rsid w:val="00F07F4B"/>
    <w:rsid w:val="00F327B4"/>
    <w:rsid w:val="00F41D67"/>
    <w:rsid w:val="00F43672"/>
    <w:rsid w:val="00F45247"/>
    <w:rsid w:val="00F468CC"/>
    <w:rsid w:val="00F51628"/>
    <w:rsid w:val="00F60365"/>
    <w:rsid w:val="00F77AF4"/>
    <w:rsid w:val="00F84438"/>
    <w:rsid w:val="00FB0F2C"/>
    <w:rsid w:val="00FB7CEE"/>
    <w:rsid w:val="00FC1F27"/>
    <w:rsid w:val="00FC7E06"/>
    <w:rsid w:val="00FE2156"/>
    <w:rsid w:val="00FE4A30"/>
    <w:rsid w:val="00FF0D0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color w:val="000000"/>
        <w:w w:val="75"/>
        <w:sz w:val="26"/>
        <w:szCs w:val="2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753"/>
    <w:pPr>
      <w:spacing w:after="160" w:line="259" w:lineRule="auto"/>
    </w:pPr>
    <w:rPr>
      <w:rFonts w:ascii="Calibri" w:eastAsia="Calibri" w:hAnsi="Calibri"/>
      <w:color w:val="auto"/>
      <w:w w:val="100"/>
      <w:sz w:val="22"/>
      <w:szCs w:val="22"/>
    </w:rPr>
  </w:style>
  <w:style w:type="paragraph" w:styleId="1">
    <w:name w:val="heading 1"/>
    <w:basedOn w:val="a"/>
    <w:next w:val="a"/>
    <w:link w:val="10"/>
    <w:uiPriority w:val="9"/>
    <w:qFormat/>
    <w:rsid w:val="00461D5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61D5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461D5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BE2DF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Balloon Text"/>
    <w:basedOn w:val="a"/>
    <w:link w:val="a4"/>
    <w:uiPriority w:val="99"/>
    <w:semiHidden/>
    <w:unhideWhenUsed/>
    <w:rsid w:val="008421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421AD"/>
    <w:rPr>
      <w:rFonts w:ascii="Tahoma" w:eastAsia="Calibri" w:hAnsi="Tahoma" w:cs="Tahoma"/>
      <w:color w:val="auto"/>
      <w:w w:val="100"/>
      <w:sz w:val="16"/>
      <w:szCs w:val="16"/>
    </w:rPr>
  </w:style>
  <w:style w:type="paragraph" w:styleId="a5">
    <w:name w:val="No Spacing"/>
    <w:uiPriority w:val="1"/>
    <w:qFormat/>
    <w:rsid w:val="00461D58"/>
    <w:pPr>
      <w:spacing w:after="0" w:line="240" w:lineRule="auto"/>
    </w:pPr>
    <w:rPr>
      <w:rFonts w:ascii="Calibri" w:eastAsia="Calibri" w:hAnsi="Calibri"/>
      <w:color w:val="auto"/>
      <w:w w:val="100"/>
      <w:sz w:val="22"/>
      <w:szCs w:val="22"/>
    </w:rPr>
  </w:style>
  <w:style w:type="character" w:customStyle="1" w:styleId="10">
    <w:name w:val="Заголовок 1 Знак"/>
    <w:basedOn w:val="a0"/>
    <w:link w:val="1"/>
    <w:uiPriority w:val="9"/>
    <w:rsid w:val="00461D58"/>
    <w:rPr>
      <w:rFonts w:asciiTheme="majorHAnsi" w:eastAsiaTheme="majorEastAsia" w:hAnsiTheme="majorHAnsi" w:cstheme="majorBidi"/>
      <w:color w:val="365F91" w:themeColor="accent1" w:themeShade="BF"/>
      <w:w w:val="100"/>
      <w:sz w:val="32"/>
      <w:szCs w:val="32"/>
    </w:rPr>
  </w:style>
  <w:style w:type="character" w:customStyle="1" w:styleId="20">
    <w:name w:val="Заголовок 2 Знак"/>
    <w:basedOn w:val="a0"/>
    <w:link w:val="2"/>
    <w:uiPriority w:val="9"/>
    <w:rsid w:val="00461D58"/>
    <w:rPr>
      <w:rFonts w:asciiTheme="majorHAnsi" w:eastAsiaTheme="majorEastAsia" w:hAnsiTheme="majorHAnsi" w:cstheme="majorBidi"/>
      <w:color w:val="365F91" w:themeColor="accent1" w:themeShade="BF"/>
      <w:w w:val="100"/>
    </w:rPr>
  </w:style>
  <w:style w:type="character" w:customStyle="1" w:styleId="30">
    <w:name w:val="Заголовок 3 Знак"/>
    <w:basedOn w:val="a0"/>
    <w:link w:val="3"/>
    <w:uiPriority w:val="9"/>
    <w:rsid w:val="00461D58"/>
    <w:rPr>
      <w:rFonts w:asciiTheme="majorHAnsi" w:eastAsiaTheme="majorEastAsia" w:hAnsiTheme="majorHAnsi" w:cstheme="majorBidi"/>
      <w:color w:val="243F60" w:themeColor="accent1" w:themeShade="7F"/>
      <w:w w:val="100"/>
      <w:sz w:val="24"/>
      <w:szCs w:val="24"/>
    </w:rPr>
  </w:style>
  <w:style w:type="paragraph" w:styleId="a6">
    <w:name w:val="Title"/>
    <w:basedOn w:val="a"/>
    <w:next w:val="a"/>
    <w:link w:val="a7"/>
    <w:uiPriority w:val="10"/>
    <w:qFormat/>
    <w:rsid w:val="00461D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ние Знак"/>
    <w:basedOn w:val="a0"/>
    <w:link w:val="a6"/>
    <w:uiPriority w:val="10"/>
    <w:rsid w:val="00461D58"/>
    <w:rPr>
      <w:rFonts w:asciiTheme="majorHAnsi" w:eastAsiaTheme="majorEastAsia" w:hAnsiTheme="majorHAnsi" w:cstheme="majorBidi"/>
      <w:color w:val="auto"/>
      <w:spacing w:val="-10"/>
      <w:w w:val="100"/>
      <w:kern w:val="28"/>
      <w:sz w:val="56"/>
      <w:szCs w:val="56"/>
    </w:rPr>
  </w:style>
  <w:style w:type="paragraph" w:styleId="a8">
    <w:name w:val="caption"/>
    <w:basedOn w:val="a"/>
    <w:next w:val="a"/>
    <w:uiPriority w:val="35"/>
    <w:unhideWhenUsed/>
    <w:qFormat/>
    <w:rsid w:val="00851186"/>
    <w:pPr>
      <w:spacing w:after="200" w:line="240" w:lineRule="auto"/>
    </w:pPr>
    <w:rPr>
      <w:i/>
      <w:iCs/>
      <w:color w:val="1F497D" w:themeColor="text2"/>
      <w:sz w:val="18"/>
      <w:szCs w:val="18"/>
    </w:rPr>
  </w:style>
  <w:style w:type="table" w:styleId="a9">
    <w:name w:val="Table Grid"/>
    <w:basedOn w:val="a1"/>
    <w:uiPriority w:val="39"/>
    <w:rsid w:val="00851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5C652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C6523"/>
    <w:rPr>
      <w:rFonts w:ascii="Calibri" w:eastAsia="Calibri" w:hAnsi="Calibri"/>
      <w:color w:val="auto"/>
      <w:w w:val="100"/>
      <w:sz w:val="22"/>
      <w:szCs w:val="22"/>
    </w:rPr>
  </w:style>
  <w:style w:type="paragraph" w:styleId="ac">
    <w:name w:val="footer"/>
    <w:basedOn w:val="a"/>
    <w:link w:val="ad"/>
    <w:uiPriority w:val="99"/>
    <w:unhideWhenUsed/>
    <w:rsid w:val="005C652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C6523"/>
    <w:rPr>
      <w:rFonts w:ascii="Calibri" w:eastAsia="Calibri" w:hAnsi="Calibri"/>
      <w:color w:val="auto"/>
      <w:w w:val="100"/>
      <w:sz w:val="22"/>
      <w:szCs w:val="22"/>
    </w:rPr>
  </w:style>
  <w:style w:type="character" w:styleId="ae">
    <w:name w:val="Strong"/>
    <w:uiPriority w:val="22"/>
    <w:qFormat/>
    <w:rsid w:val="0007513E"/>
    <w:rPr>
      <w:b/>
      <w:bCs/>
    </w:rPr>
  </w:style>
  <w:style w:type="paragraph" w:styleId="af">
    <w:name w:val="Subtitle"/>
    <w:basedOn w:val="a"/>
    <w:next w:val="a"/>
    <w:link w:val="af0"/>
    <w:qFormat/>
    <w:rsid w:val="0007513E"/>
    <w:pPr>
      <w:spacing w:after="60" w:line="240" w:lineRule="auto"/>
      <w:jc w:val="center"/>
      <w:outlineLvl w:val="1"/>
    </w:pPr>
    <w:rPr>
      <w:rFonts w:ascii="Cambria" w:eastAsia="Times New Roman" w:hAnsi="Cambria"/>
      <w:sz w:val="24"/>
      <w:szCs w:val="24"/>
      <w:lang w:val="x-none" w:eastAsia="x-none"/>
    </w:rPr>
  </w:style>
  <w:style w:type="character" w:customStyle="1" w:styleId="af0">
    <w:name w:val="Подзаголовок Знак"/>
    <w:basedOn w:val="a0"/>
    <w:link w:val="af"/>
    <w:rsid w:val="0007513E"/>
    <w:rPr>
      <w:rFonts w:ascii="Cambria" w:eastAsia="Times New Roman" w:hAnsi="Cambria"/>
      <w:color w:val="auto"/>
      <w:w w:val="100"/>
      <w:sz w:val="24"/>
      <w:szCs w:val="24"/>
      <w:lang w:val="x-none" w:eastAsia="x-none"/>
    </w:rPr>
  </w:style>
  <w:style w:type="character" w:styleId="af1">
    <w:name w:val="Hyperlink"/>
    <w:basedOn w:val="a0"/>
    <w:uiPriority w:val="99"/>
    <w:unhideWhenUsed/>
    <w:rsid w:val="00AD0A6E"/>
    <w:rPr>
      <w:color w:val="0000FF" w:themeColor="hyperlink"/>
      <w:u w:val="single"/>
    </w:rPr>
  </w:style>
  <w:style w:type="character" w:customStyle="1" w:styleId="af2">
    <w:name w:val="Основной текст_"/>
    <w:link w:val="11"/>
    <w:rsid w:val="00A0620D"/>
  </w:style>
  <w:style w:type="character" w:customStyle="1" w:styleId="21">
    <w:name w:val="Заголовок №2_"/>
    <w:link w:val="22"/>
    <w:rsid w:val="00A0620D"/>
    <w:rPr>
      <w:b/>
      <w:bCs/>
    </w:rPr>
  </w:style>
  <w:style w:type="paragraph" w:customStyle="1" w:styleId="11">
    <w:name w:val="Основной текст1"/>
    <w:basedOn w:val="a"/>
    <w:link w:val="af2"/>
    <w:rsid w:val="00A0620D"/>
    <w:pPr>
      <w:widowControl w:val="0"/>
      <w:spacing w:after="0"/>
    </w:pPr>
    <w:rPr>
      <w:rFonts w:ascii="Times New Roman" w:eastAsiaTheme="minorHAnsi" w:hAnsi="Times New Roman"/>
      <w:color w:val="000000"/>
      <w:w w:val="75"/>
      <w:sz w:val="26"/>
      <w:szCs w:val="26"/>
    </w:rPr>
  </w:style>
  <w:style w:type="paragraph" w:customStyle="1" w:styleId="22">
    <w:name w:val="Заголовок №2"/>
    <w:basedOn w:val="a"/>
    <w:link w:val="21"/>
    <w:rsid w:val="00A0620D"/>
    <w:pPr>
      <w:widowControl w:val="0"/>
      <w:spacing w:after="0"/>
      <w:jc w:val="center"/>
      <w:outlineLvl w:val="1"/>
    </w:pPr>
    <w:rPr>
      <w:rFonts w:ascii="Times New Roman" w:eastAsiaTheme="minorHAnsi" w:hAnsi="Times New Roman"/>
      <w:b/>
      <w:bCs/>
      <w:color w:val="000000"/>
      <w:w w:val="75"/>
      <w:sz w:val="26"/>
      <w:szCs w:val="26"/>
    </w:rPr>
  </w:style>
  <w:style w:type="table" w:customStyle="1" w:styleId="12">
    <w:name w:val="Сетка таблицы1"/>
    <w:basedOn w:val="a1"/>
    <w:next w:val="a9"/>
    <w:uiPriority w:val="39"/>
    <w:rsid w:val="005B20C3"/>
    <w:pPr>
      <w:spacing w:after="0" w:line="240" w:lineRule="auto"/>
    </w:pPr>
    <w:rPr>
      <w:rFonts w:ascii="Calibri" w:hAnsi="Calibri"/>
      <w:color w:val="auto"/>
      <w:w w:val="1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9"/>
    <w:uiPriority w:val="39"/>
    <w:rsid w:val="005B20C3"/>
    <w:pPr>
      <w:widowControl w:val="0"/>
      <w:spacing w:after="0" w:line="240" w:lineRule="auto"/>
    </w:pPr>
    <w:rPr>
      <w:rFonts w:ascii="Arial Unicode MS" w:eastAsia="Arial Unicode MS" w:hAnsi="Arial Unicode MS" w:cs="Arial Unicode MS"/>
      <w:color w:val="auto"/>
      <w:w w:val="100"/>
      <w:sz w:val="24"/>
      <w:szCs w:val="24"/>
      <w:lang w:eastAsia="ru-RU"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3">
    <w:name w:val="Абзац списка1"/>
    <w:basedOn w:val="a"/>
    <w:next w:val="af3"/>
    <w:uiPriority w:val="34"/>
    <w:qFormat/>
    <w:rsid w:val="005B20C3"/>
    <w:pPr>
      <w:ind w:left="720"/>
      <w:contextualSpacing/>
    </w:pPr>
    <w:rPr>
      <w:rFonts w:ascii="Times New Roman" w:hAnsi="Times New Roman"/>
      <w:sz w:val="24"/>
    </w:rPr>
  </w:style>
  <w:style w:type="paragraph" w:styleId="af3">
    <w:name w:val="List Paragraph"/>
    <w:basedOn w:val="a"/>
    <w:uiPriority w:val="34"/>
    <w:qFormat/>
    <w:rsid w:val="005B20C3"/>
    <w:pPr>
      <w:ind w:left="720"/>
      <w:contextualSpacing/>
    </w:pPr>
  </w:style>
  <w:style w:type="paragraph" w:styleId="24">
    <w:name w:val="Body Text 2"/>
    <w:basedOn w:val="a"/>
    <w:link w:val="25"/>
    <w:rsid w:val="00570FF0"/>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0"/>
    <w:link w:val="24"/>
    <w:rsid w:val="00570FF0"/>
    <w:rPr>
      <w:rFonts w:eastAsia="Times New Roman"/>
      <w:color w:val="auto"/>
      <w:w w:val="100"/>
      <w:sz w:val="24"/>
      <w:szCs w:val="24"/>
      <w:lang w:eastAsia="ru-RU"/>
    </w:rPr>
  </w:style>
  <w:style w:type="paragraph" w:customStyle="1" w:styleId="TableParagraph">
    <w:name w:val="Table Paragraph"/>
    <w:basedOn w:val="a"/>
    <w:uiPriority w:val="1"/>
    <w:qFormat/>
    <w:rsid w:val="00512989"/>
    <w:pPr>
      <w:widowControl w:val="0"/>
      <w:autoSpaceDE w:val="0"/>
      <w:autoSpaceDN w:val="0"/>
      <w:spacing w:after="0" w:line="240" w:lineRule="auto"/>
    </w:pPr>
    <w:rPr>
      <w:rFonts w:ascii="Times New Roman" w:eastAsia="Times New Roman" w:hAnsi="Times New Roman"/>
    </w:rPr>
  </w:style>
  <w:style w:type="character" w:styleId="af4">
    <w:name w:val="annotation reference"/>
    <w:basedOn w:val="a0"/>
    <w:uiPriority w:val="99"/>
    <w:semiHidden/>
    <w:unhideWhenUsed/>
    <w:rsid w:val="002D513A"/>
    <w:rPr>
      <w:sz w:val="16"/>
      <w:szCs w:val="16"/>
    </w:rPr>
  </w:style>
  <w:style w:type="paragraph" w:styleId="af5">
    <w:name w:val="annotation text"/>
    <w:basedOn w:val="a"/>
    <w:link w:val="af6"/>
    <w:uiPriority w:val="99"/>
    <w:semiHidden/>
    <w:unhideWhenUsed/>
    <w:rsid w:val="002D513A"/>
    <w:pPr>
      <w:spacing w:line="240" w:lineRule="auto"/>
    </w:pPr>
    <w:rPr>
      <w:sz w:val="20"/>
      <w:szCs w:val="20"/>
    </w:rPr>
  </w:style>
  <w:style w:type="character" w:customStyle="1" w:styleId="af6">
    <w:name w:val="Текст примечания Знак"/>
    <w:basedOn w:val="a0"/>
    <w:link w:val="af5"/>
    <w:uiPriority w:val="99"/>
    <w:semiHidden/>
    <w:rsid w:val="002D513A"/>
    <w:rPr>
      <w:rFonts w:ascii="Calibri" w:eastAsia="Calibri" w:hAnsi="Calibri"/>
      <w:color w:val="auto"/>
      <w:w w:val="100"/>
      <w:sz w:val="20"/>
      <w:szCs w:val="20"/>
    </w:rPr>
  </w:style>
  <w:style w:type="paragraph" w:styleId="af7">
    <w:name w:val="annotation subject"/>
    <w:basedOn w:val="af5"/>
    <w:next w:val="af5"/>
    <w:link w:val="af8"/>
    <w:uiPriority w:val="99"/>
    <w:semiHidden/>
    <w:unhideWhenUsed/>
    <w:rsid w:val="002D513A"/>
    <w:rPr>
      <w:b/>
      <w:bCs/>
    </w:rPr>
  </w:style>
  <w:style w:type="character" w:customStyle="1" w:styleId="af8">
    <w:name w:val="Тема примечания Знак"/>
    <w:basedOn w:val="af6"/>
    <w:link w:val="af7"/>
    <w:uiPriority w:val="99"/>
    <w:semiHidden/>
    <w:rsid w:val="002D513A"/>
    <w:rPr>
      <w:rFonts w:ascii="Calibri" w:eastAsia="Calibri" w:hAnsi="Calibri"/>
      <w:b/>
      <w:bCs/>
      <w:color w:val="auto"/>
      <w:w w:val="1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color w:val="000000"/>
        <w:w w:val="75"/>
        <w:sz w:val="26"/>
        <w:szCs w:val="26"/>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07753"/>
    <w:pPr>
      <w:spacing w:after="160" w:line="259" w:lineRule="auto"/>
    </w:pPr>
    <w:rPr>
      <w:rFonts w:ascii="Calibri" w:eastAsia="Calibri" w:hAnsi="Calibri"/>
      <w:color w:val="auto"/>
      <w:w w:val="100"/>
      <w:sz w:val="22"/>
      <w:szCs w:val="22"/>
    </w:rPr>
  </w:style>
  <w:style w:type="paragraph" w:styleId="1">
    <w:name w:val="heading 1"/>
    <w:basedOn w:val="a"/>
    <w:next w:val="a"/>
    <w:link w:val="10"/>
    <w:uiPriority w:val="9"/>
    <w:qFormat/>
    <w:rsid w:val="00461D58"/>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basedOn w:val="a"/>
    <w:next w:val="a"/>
    <w:link w:val="20"/>
    <w:uiPriority w:val="9"/>
    <w:unhideWhenUsed/>
    <w:qFormat/>
    <w:rsid w:val="00461D58"/>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
    <w:name w:val="heading 3"/>
    <w:basedOn w:val="a"/>
    <w:next w:val="a"/>
    <w:link w:val="30"/>
    <w:uiPriority w:val="9"/>
    <w:unhideWhenUsed/>
    <w:qFormat/>
    <w:rsid w:val="00461D58"/>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formattext">
    <w:name w:val="formattext"/>
    <w:basedOn w:val="a"/>
    <w:rsid w:val="00BE2DFE"/>
    <w:pPr>
      <w:spacing w:before="100" w:beforeAutospacing="1" w:after="100" w:afterAutospacing="1" w:line="240" w:lineRule="auto"/>
    </w:pPr>
    <w:rPr>
      <w:rFonts w:ascii="Times New Roman" w:eastAsia="Times New Roman" w:hAnsi="Times New Roman"/>
      <w:sz w:val="24"/>
      <w:szCs w:val="24"/>
      <w:lang w:eastAsia="ru-RU"/>
    </w:rPr>
  </w:style>
  <w:style w:type="paragraph" w:styleId="a3">
    <w:name w:val="Balloon Text"/>
    <w:basedOn w:val="a"/>
    <w:link w:val="a4"/>
    <w:uiPriority w:val="99"/>
    <w:semiHidden/>
    <w:unhideWhenUsed/>
    <w:rsid w:val="008421AD"/>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421AD"/>
    <w:rPr>
      <w:rFonts w:ascii="Tahoma" w:eastAsia="Calibri" w:hAnsi="Tahoma" w:cs="Tahoma"/>
      <w:color w:val="auto"/>
      <w:w w:val="100"/>
      <w:sz w:val="16"/>
      <w:szCs w:val="16"/>
    </w:rPr>
  </w:style>
  <w:style w:type="paragraph" w:styleId="a5">
    <w:name w:val="No Spacing"/>
    <w:uiPriority w:val="1"/>
    <w:qFormat/>
    <w:rsid w:val="00461D58"/>
    <w:pPr>
      <w:spacing w:after="0" w:line="240" w:lineRule="auto"/>
    </w:pPr>
    <w:rPr>
      <w:rFonts w:ascii="Calibri" w:eastAsia="Calibri" w:hAnsi="Calibri"/>
      <w:color w:val="auto"/>
      <w:w w:val="100"/>
      <w:sz w:val="22"/>
      <w:szCs w:val="22"/>
    </w:rPr>
  </w:style>
  <w:style w:type="character" w:customStyle="1" w:styleId="10">
    <w:name w:val="Заголовок 1 Знак"/>
    <w:basedOn w:val="a0"/>
    <w:link w:val="1"/>
    <w:uiPriority w:val="9"/>
    <w:rsid w:val="00461D58"/>
    <w:rPr>
      <w:rFonts w:asciiTheme="majorHAnsi" w:eastAsiaTheme="majorEastAsia" w:hAnsiTheme="majorHAnsi" w:cstheme="majorBidi"/>
      <w:color w:val="365F91" w:themeColor="accent1" w:themeShade="BF"/>
      <w:w w:val="100"/>
      <w:sz w:val="32"/>
      <w:szCs w:val="32"/>
    </w:rPr>
  </w:style>
  <w:style w:type="character" w:customStyle="1" w:styleId="20">
    <w:name w:val="Заголовок 2 Знак"/>
    <w:basedOn w:val="a0"/>
    <w:link w:val="2"/>
    <w:uiPriority w:val="9"/>
    <w:rsid w:val="00461D58"/>
    <w:rPr>
      <w:rFonts w:asciiTheme="majorHAnsi" w:eastAsiaTheme="majorEastAsia" w:hAnsiTheme="majorHAnsi" w:cstheme="majorBidi"/>
      <w:color w:val="365F91" w:themeColor="accent1" w:themeShade="BF"/>
      <w:w w:val="100"/>
    </w:rPr>
  </w:style>
  <w:style w:type="character" w:customStyle="1" w:styleId="30">
    <w:name w:val="Заголовок 3 Знак"/>
    <w:basedOn w:val="a0"/>
    <w:link w:val="3"/>
    <w:uiPriority w:val="9"/>
    <w:rsid w:val="00461D58"/>
    <w:rPr>
      <w:rFonts w:asciiTheme="majorHAnsi" w:eastAsiaTheme="majorEastAsia" w:hAnsiTheme="majorHAnsi" w:cstheme="majorBidi"/>
      <w:color w:val="243F60" w:themeColor="accent1" w:themeShade="7F"/>
      <w:w w:val="100"/>
      <w:sz w:val="24"/>
      <w:szCs w:val="24"/>
    </w:rPr>
  </w:style>
  <w:style w:type="paragraph" w:styleId="a6">
    <w:name w:val="Title"/>
    <w:basedOn w:val="a"/>
    <w:next w:val="a"/>
    <w:link w:val="a7"/>
    <w:uiPriority w:val="10"/>
    <w:qFormat/>
    <w:rsid w:val="00461D58"/>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7">
    <w:name w:val="Название Знак"/>
    <w:basedOn w:val="a0"/>
    <w:link w:val="a6"/>
    <w:uiPriority w:val="10"/>
    <w:rsid w:val="00461D58"/>
    <w:rPr>
      <w:rFonts w:asciiTheme="majorHAnsi" w:eastAsiaTheme="majorEastAsia" w:hAnsiTheme="majorHAnsi" w:cstheme="majorBidi"/>
      <w:color w:val="auto"/>
      <w:spacing w:val="-10"/>
      <w:w w:val="100"/>
      <w:kern w:val="28"/>
      <w:sz w:val="56"/>
      <w:szCs w:val="56"/>
    </w:rPr>
  </w:style>
  <w:style w:type="paragraph" w:styleId="a8">
    <w:name w:val="caption"/>
    <w:basedOn w:val="a"/>
    <w:next w:val="a"/>
    <w:uiPriority w:val="35"/>
    <w:unhideWhenUsed/>
    <w:qFormat/>
    <w:rsid w:val="00851186"/>
    <w:pPr>
      <w:spacing w:after="200" w:line="240" w:lineRule="auto"/>
    </w:pPr>
    <w:rPr>
      <w:i/>
      <w:iCs/>
      <w:color w:val="1F497D" w:themeColor="text2"/>
      <w:sz w:val="18"/>
      <w:szCs w:val="18"/>
    </w:rPr>
  </w:style>
  <w:style w:type="table" w:styleId="a9">
    <w:name w:val="Table Grid"/>
    <w:basedOn w:val="a1"/>
    <w:uiPriority w:val="39"/>
    <w:rsid w:val="0085118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5C6523"/>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5C6523"/>
    <w:rPr>
      <w:rFonts w:ascii="Calibri" w:eastAsia="Calibri" w:hAnsi="Calibri"/>
      <w:color w:val="auto"/>
      <w:w w:val="100"/>
      <w:sz w:val="22"/>
      <w:szCs w:val="22"/>
    </w:rPr>
  </w:style>
  <w:style w:type="paragraph" w:styleId="ac">
    <w:name w:val="footer"/>
    <w:basedOn w:val="a"/>
    <w:link w:val="ad"/>
    <w:uiPriority w:val="99"/>
    <w:unhideWhenUsed/>
    <w:rsid w:val="005C6523"/>
    <w:pPr>
      <w:tabs>
        <w:tab w:val="center" w:pos="4677"/>
        <w:tab w:val="right" w:pos="9355"/>
      </w:tabs>
      <w:spacing w:after="0" w:line="240" w:lineRule="auto"/>
    </w:pPr>
  </w:style>
  <w:style w:type="character" w:customStyle="1" w:styleId="ad">
    <w:name w:val="Нижний колонтитул Знак"/>
    <w:basedOn w:val="a0"/>
    <w:link w:val="ac"/>
    <w:uiPriority w:val="99"/>
    <w:rsid w:val="005C6523"/>
    <w:rPr>
      <w:rFonts w:ascii="Calibri" w:eastAsia="Calibri" w:hAnsi="Calibri"/>
      <w:color w:val="auto"/>
      <w:w w:val="100"/>
      <w:sz w:val="22"/>
      <w:szCs w:val="22"/>
    </w:rPr>
  </w:style>
  <w:style w:type="character" w:styleId="ae">
    <w:name w:val="Strong"/>
    <w:uiPriority w:val="22"/>
    <w:qFormat/>
    <w:rsid w:val="0007513E"/>
    <w:rPr>
      <w:b/>
      <w:bCs/>
    </w:rPr>
  </w:style>
  <w:style w:type="paragraph" w:styleId="af">
    <w:name w:val="Subtitle"/>
    <w:basedOn w:val="a"/>
    <w:next w:val="a"/>
    <w:link w:val="af0"/>
    <w:qFormat/>
    <w:rsid w:val="0007513E"/>
    <w:pPr>
      <w:spacing w:after="60" w:line="240" w:lineRule="auto"/>
      <w:jc w:val="center"/>
      <w:outlineLvl w:val="1"/>
    </w:pPr>
    <w:rPr>
      <w:rFonts w:ascii="Cambria" w:eastAsia="Times New Roman" w:hAnsi="Cambria"/>
      <w:sz w:val="24"/>
      <w:szCs w:val="24"/>
      <w:lang w:val="x-none" w:eastAsia="x-none"/>
    </w:rPr>
  </w:style>
  <w:style w:type="character" w:customStyle="1" w:styleId="af0">
    <w:name w:val="Подзаголовок Знак"/>
    <w:basedOn w:val="a0"/>
    <w:link w:val="af"/>
    <w:rsid w:val="0007513E"/>
    <w:rPr>
      <w:rFonts w:ascii="Cambria" w:eastAsia="Times New Roman" w:hAnsi="Cambria"/>
      <w:color w:val="auto"/>
      <w:w w:val="100"/>
      <w:sz w:val="24"/>
      <w:szCs w:val="24"/>
      <w:lang w:val="x-none" w:eastAsia="x-none"/>
    </w:rPr>
  </w:style>
  <w:style w:type="character" w:styleId="af1">
    <w:name w:val="Hyperlink"/>
    <w:basedOn w:val="a0"/>
    <w:uiPriority w:val="99"/>
    <w:unhideWhenUsed/>
    <w:rsid w:val="00AD0A6E"/>
    <w:rPr>
      <w:color w:val="0000FF" w:themeColor="hyperlink"/>
      <w:u w:val="single"/>
    </w:rPr>
  </w:style>
  <w:style w:type="character" w:customStyle="1" w:styleId="af2">
    <w:name w:val="Основной текст_"/>
    <w:link w:val="11"/>
    <w:rsid w:val="00A0620D"/>
  </w:style>
  <w:style w:type="character" w:customStyle="1" w:styleId="21">
    <w:name w:val="Заголовок №2_"/>
    <w:link w:val="22"/>
    <w:rsid w:val="00A0620D"/>
    <w:rPr>
      <w:b/>
      <w:bCs/>
    </w:rPr>
  </w:style>
  <w:style w:type="paragraph" w:customStyle="1" w:styleId="11">
    <w:name w:val="Основной текст1"/>
    <w:basedOn w:val="a"/>
    <w:link w:val="af2"/>
    <w:rsid w:val="00A0620D"/>
    <w:pPr>
      <w:widowControl w:val="0"/>
      <w:spacing w:after="0"/>
    </w:pPr>
    <w:rPr>
      <w:rFonts w:ascii="Times New Roman" w:eastAsiaTheme="minorHAnsi" w:hAnsi="Times New Roman"/>
      <w:color w:val="000000"/>
      <w:w w:val="75"/>
      <w:sz w:val="26"/>
      <w:szCs w:val="26"/>
    </w:rPr>
  </w:style>
  <w:style w:type="paragraph" w:customStyle="1" w:styleId="22">
    <w:name w:val="Заголовок №2"/>
    <w:basedOn w:val="a"/>
    <w:link w:val="21"/>
    <w:rsid w:val="00A0620D"/>
    <w:pPr>
      <w:widowControl w:val="0"/>
      <w:spacing w:after="0"/>
      <w:jc w:val="center"/>
      <w:outlineLvl w:val="1"/>
    </w:pPr>
    <w:rPr>
      <w:rFonts w:ascii="Times New Roman" w:eastAsiaTheme="minorHAnsi" w:hAnsi="Times New Roman"/>
      <w:b/>
      <w:bCs/>
      <w:color w:val="000000"/>
      <w:w w:val="75"/>
      <w:sz w:val="26"/>
      <w:szCs w:val="26"/>
    </w:rPr>
  </w:style>
  <w:style w:type="table" w:customStyle="1" w:styleId="12">
    <w:name w:val="Сетка таблицы1"/>
    <w:basedOn w:val="a1"/>
    <w:next w:val="a9"/>
    <w:uiPriority w:val="39"/>
    <w:rsid w:val="005B20C3"/>
    <w:pPr>
      <w:spacing w:after="0" w:line="240" w:lineRule="auto"/>
    </w:pPr>
    <w:rPr>
      <w:rFonts w:ascii="Calibri" w:hAnsi="Calibri"/>
      <w:color w:val="auto"/>
      <w:w w:val="100"/>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
    <w:name w:val="Сетка таблицы2"/>
    <w:basedOn w:val="a1"/>
    <w:next w:val="a9"/>
    <w:uiPriority w:val="39"/>
    <w:rsid w:val="005B20C3"/>
    <w:pPr>
      <w:widowControl w:val="0"/>
      <w:spacing w:after="0" w:line="240" w:lineRule="auto"/>
    </w:pPr>
    <w:rPr>
      <w:rFonts w:ascii="Arial Unicode MS" w:eastAsia="Arial Unicode MS" w:hAnsi="Arial Unicode MS" w:cs="Arial Unicode MS"/>
      <w:color w:val="auto"/>
      <w:w w:val="100"/>
      <w:sz w:val="24"/>
      <w:szCs w:val="24"/>
      <w:lang w:eastAsia="ru-RU" w:bidi="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3">
    <w:name w:val="Абзац списка1"/>
    <w:basedOn w:val="a"/>
    <w:next w:val="af3"/>
    <w:uiPriority w:val="34"/>
    <w:qFormat/>
    <w:rsid w:val="005B20C3"/>
    <w:pPr>
      <w:ind w:left="720"/>
      <w:contextualSpacing/>
    </w:pPr>
    <w:rPr>
      <w:rFonts w:ascii="Times New Roman" w:hAnsi="Times New Roman"/>
      <w:sz w:val="24"/>
    </w:rPr>
  </w:style>
  <w:style w:type="paragraph" w:styleId="af3">
    <w:name w:val="List Paragraph"/>
    <w:basedOn w:val="a"/>
    <w:uiPriority w:val="34"/>
    <w:qFormat/>
    <w:rsid w:val="005B20C3"/>
    <w:pPr>
      <w:ind w:left="720"/>
      <w:contextualSpacing/>
    </w:pPr>
  </w:style>
  <w:style w:type="paragraph" w:styleId="24">
    <w:name w:val="Body Text 2"/>
    <w:basedOn w:val="a"/>
    <w:link w:val="25"/>
    <w:rsid w:val="00570FF0"/>
    <w:pPr>
      <w:spacing w:after="120" w:line="480" w:lineRule="auto"/>
    </w:pPr>
    <w:rPr>
      <w:rFonts w:ascii="Times New Roman" w:eastAsia="Times New Roman" w:hAnsi="Times New Roman"/>
      <w:sz w:val="24"/>
      <w:szCs w:val="24"/>
      <w:lang w:eastAsia="ru-RU"/>
    </w:rPr>
  </w:style>
  <w:style w:type="character" w:customStyle="1" w:styleId="25">
    <w:name w:val="Основной текст 2 Знак"/>
    <w:basedOn w:val="a0"/>
    <w:link w:val="24"/>
    <w:rsid w:val="00570FF0"/>
    <w:rPr>
      <w:rFonts w:eastAsia="Times New Roman"/>
      <w:color w:val="auto"/>
      <w:w w:val="100"/>
      <w:sz w:val="24"/>
      <w:szCs w:val="24"/>
      <w:lang w:eastAsia="ru-RU"/>
    </w:rPr>
  </w:style>
  <w:style w:type="paragraph" w:customStyle="1" w:styleId="TableParagraph">
    <w:name w:val="Table Paragraph"/>
    <w:basedOn w:val="a"/>
    <w:uiPriority w:val="1"/>
    <w:qFormat/>
    <w:rsid w:val="00512989"/>
    <w:pPr>
      <w:widowControl w:val="0"/>
      <w:autoSpaceDE w:val="0"/>
      <w:autoSpaceDN w:val="0"/>
      <w:spacing w:after="0" w:line="240" w:lineRule="auto"/>
    </w:pPr>
    <w:rPr>
      <w:rFonts w:ascii="Times New Roman" w:eastAsia="Times New Roman" w:hAnsi="Times New Roman"/>
    </w:rPr>
  </w:style>
  <w:style w:type="character" w:styleId="af4">
    <w:name w:val="annotation reference"/>
    <w:basedOn w:val="a0"/>
    <w:uiPriority w:val="99"/>
    <w:semiHidden/>
    <w:unhideWhenUsed/>
    <w:rsid w:val="002D513A"/>
    <w:rPr>
      <w:sz w:val="16"/>
      <w:szCs w:val="16"/>
    </w:rPr>
  </w:style>
  <w:style w:type="paragraph" w:styleId="af5">
    <w:name w:val="annotation text"/>
    <w:basedOn w:val="a"/>
    <w:link w:val="af6"/>
    <w:uiPriority w:val="99"/>
    <w:semiHidden/>
    <w:unhideWhenUsed/>
    <w:rsid w:val="002D513A"/>
    <w:pPr>
      <w:spacing w:line="240" w:lineRule="auto"/>
    </w:pPr>
    <w:rPr>
      <w:sz w:val="20"/>
      <w:szCs w:val="20"/>
    </w:rPr>
  </w:style>
  <w:style w:type="character" w:customStyle="1" w:styleId="af6">
    <w:name w:val="Текст примечания Знак"/>
    <w:basedOn w:val="a0"/>
    <w:link w:val="af5"/>
    <w:uiPriority w:val="99"/>
    <w:semiHidden/>
    <w:rsid w:val="002D513A"/>
    <w:rPr>
      <w:rFonts w:ascii="Calibri" w:eastAsia="Calibri" w:hAnsi="Calibri"/>
      <w:color w:val="auto"/>
      <w:w w:val="100"/>
      <w:sz w:val="20"/>
      <w:szCs w:val="20"/>
    </w:rPr>
  </w:style>
  <w:style w:type="paragraph" w:styleId="af7">
    <w:name w:val="annotation subject"/>
    <w:basedOn w:val="af5"/>
    <w:next w:val="af5"/>
    <w:link w:val="af8"/>
    <w:uiPriority w:val="99"/>
    <w:semiHidden/>
    <w:unhideWhenUsed/>
    <w:rsid w:val="002D513A"/>
    <w:rPr>
      <w:b/>
      <w:bCs/>
    </w:rPr>
  </w:style>
  <w:style w:type="character" w:customStyle="1" w:styleId="af8">
    <w:name w:val="Тема примечания Знак"/>
    <w:basedOn w:val="af6"/>
    <w:link w:val="af7"/>
    <w:uiPriority w:val="99"/>
    <w:semiHidden/>
    <w:rsid w:val="002D513A"/>
    <w:rPr>
      <w:rFonts w:ascii="Calibri" w:eastAsia="Calibri" w:hAnsi="Calibri"/>
      <w:b/>
      <w:bCs/>
      <w:color w:val="auto"/>
      <w:w w:val="1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1902081">
      <w:bodyDiv w:val="1"/>
      <w:marLeft w:val="0"/>
      <w:marRight w:val="0"/>
      <w:marTop w:val="0"/>
      <w:marBottom w:val="0"/>
      <w:divBdr>
        <w:top w:val="none" w:sz="0" w:space="0" w:color="auto"/>
        <w:left w:val="none" w:sz="0" w:space="0" w:color="auto"/>
        <w:bottom w:val="none" w:sz="0" w:space="0" w:color="auto"/>
        <w:right w:val="none" w:sz="0" w:space="0" w:color="auto"/>
      </w:divBdr>
    </w:div>
    <w:div w:id="1030836774">
      <w:bodyDiv w:val="1"/>
      <w:marLeft w:val="0"/>
      <w:marRight w:val="0"/>
      <w:marTop w:val="0"/>
      <w:marBottom w:val="0"/>
      <w:divBdr>
        <w:top w:val="none" w:sz="0" w:space="0" w:color="auto"/>
        <w:left w:val="none" w:sz="0" w:space="0" w:color="auto"/>
        <w:bottom w:val="none" w:sz="0" w:space="0" w:color="auto"/>
        <w:right w:val="none" w:sz="0" w:space="0" w:color="auto"/>
      </w:divBdr>
    </w:div>
    <w:div w:id="1699432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zkhblag@mail.ru"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mailto:info@admblag.ru"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zkhblag@mail.ru" TargetMode="External"/><Relationship Id="rId5" Type="http://schemas.openxmlformats.org/officeDocument/2006/relationships/settings" Target="settings.xml"/><Relationship Id="rId15" Type="http://schemas.openxmlformats.org/officeDocument/2006/relationships/hyperlink" Target="mailto:mka@drkk.amurobl.ru" TargetMode="External"/><Relationship Id="rId10" Type="http://schemas.openxmlformats.org/officeDocument/2006/relationships/hyperlink" Target="mailto:info@admblag.ru"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hyperlink" Target="mailto:mka@drkk.amurob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319F56-A2EF-4C5E-9861-0DA3D3904F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25</Pages>
  <Words>7292</Words>
  <Characters>41565</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48760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Администрация</dc:creator>
  <cp:lastModifiedBy>Быкова Екатерина Андреевна</cp:lastModifiedBy>
  <cp:revision>3</cp:revision>
  <cp:lastPrinted>2025-04-21T07:30:00Z</cp:lastPrinted>
  <dcterms:created xsi:type="dcterms:W3CDTF">2025-06-19T02:52:00Z</dcterms:created>
  <dcterms:modified xsi:type="dcterms:W3CDTF">2025-06-24T02:04:00Z</dcterms:modified>
</cp:coreProperties>
</file>